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C30D59" w:rsidRDefault="00C30D59" w:rsidP="00C30D59">
      <w:pPr>
        <w:pStyle w:val="Nzev"/>
        <w:jc w:val="center"/>
        <w:rPr>
          <w:rFonts w:ascii="Times New Roman" w:hAnsi="Times New Roman"/>
          <w:b/>
          <w:color w:val="000000"/>
          <w:sz w:val="40"/>
          <w:szCs w:val="40"/>
        </w:rPr>
      </w:pPr>
      <w:bookmarkStart w:id="0" w:name="_GoBack"/>
      <w:bookmarkEnd w:id="0"/>
      <w:r w:rsidRPr="00C30D59">
        <w:rPr>
          <w:rFonts w:ascii="Times New Roman" w:hAnsi="Times New Roman"/>
          <w:b/>
          <w:color w:val="000000"/>
          <w:sz w:val="40"/>
          <w:szCs w:val="40"/>
        </w:rPr>
        <w:t xml:space="preserve">SMLOUVA O DÍLO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 xml:space="preserve">č. Objednatele </w:t>
      </w:r>
      <w:r w:rsidR="005319F5">
        <w:rPr>
          <w:rFonts w:ascii="Times New Roman" w:hAnsi="Times New Roman"/>
          <w:color w:val="000000"/>
          <w:sz w:val="24"/>
          <w:szCs w:val="24"/>
        </w:rPr>
        <w:t>…………..</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Zhotovitele …………….</w:t>
      </w:r>
    </w:p>
    <w:p w:rsidR="00326974" w:rsidRDefault="00326974" w:rsidP="00326974">
      <w:pPr>
        <w:jc w:val="center"/>
        <w:rPr>
          <w:rFonts w:cs="Arial"/>
          <w:b/>
          <w:szCs w:val="20"/>
        </w:rPr>
      </w:pPr>
      <w:r>
        <w:rPr>
          <w:rFonts w:cs="Arial"/>
          <w:b/>
        </w:rPr>
        <w:t xml:space="preserve">Oprava </w:t>
      </w:r>
      <w:r w:rsidR="005319F5">
        <w:rPr>
          <w:rFonts w:cs="Arial"/>
          <w:b/>
        </w:rPr>
        <w:t xml:space="preserve">vad potrubí </w:t>
      </w:r>
      <w:r>
        <w:rPr>
          <w:rFonts w:cs="Arial"/>
          <w:b/>
        </w:rPr>
        <w:t xml:space="preserve">DN 300, na trase </w:t>
      </w:r>
      <w:r w:rsidR="005319F5">
        <w:rPr>
          <w:rFonts w:cs="Arial"/>
          <w:b/>
        </w:rPr>
        <w:t>č. D10</w:t>
      </w:r>
      <w:r w:rsidR="00291E4A">
        <w:rPr>
          <w:rFonts w:cs="Arial"/>
          <w:b/>
        </w:rPr>
        <w:t>3</w:t>
      </w:r>
      <w:r w:rsidR="005319F5">
        <w:rPr>
          <w:rFonts w:cs="Arial"/>
          <w:b/>
        </w:rPr>
        <w:t xml:space="preserve"> Kryry</w:t>
      </w:r>
      <w:r w:rsidR="00291E4A">
        <w:rPr>
          <w:rFonts w:cs="Arial"/>
          <w:b/>
        </w:rPr>
        <w:t xml:space="preserve"> - Třemošná</w:t>
      </w:r>
      <w:r>
        <w:rPr>
          <w:rFonts w:cs="Arial"/>
          <w:b/>
          <w:szCs w:val="20"/>
        </w:rPr>
        <w:t>“</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r>
      <w:r w:rsidR="00FD0159">
        <w:t>Dělnická 213/12, Holešovice,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326974">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326974" w:rsidP="00C30D59">
      <w:pPr>
        <w:ind w:left="283" w:firstLine="284"/>
      </w:pPr>
      <w:r>
        <w:t>zastupující</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326974">
        <w:t>, každý samostatně</w:t>
      </w:r>
      <w:r w:rsidRPr="00C30D59">
        <w:t>:</w:t>
      </w:r>
    </w:p>
    <w:tbl>
      <w:tblPr>
        <w:tblStyle w:val="Mkatabulky"/>
        <w:tblW w:w="0" w:type="auto"/>
        <w:tblLook w:val="04A0" w:firstRow="1" w:lastRow="0" w:firstColumn="1" w:lastColumn="0" w:noHBand="0" w:noVBand="1"/>
      </w:tblPr>
      <w:tblGrid>
        <w:gridCol w:w="2660"/>
        <w:gridCol w:w="2410"/>
        <w:gridCol w:w="1839"/>
        <w:gridCol w:w="2460"/>
      </w:tblGrid>
      <w:tr w:rsidR="00326974" w:rsidRPr="009A21C7" w:rsidTr="00326974">
        <w:trPr>
          <w:trHeight w:val="401"/>
        </w:trPr>
        <w:tc>
          <w:tcPr>
            <w:tcW w:w="26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ve věcech:</w:t>
            </w:r>
          </w:p>
        </w:tc>
        <w:tc>
          <w:tcPr>
            <w:tcW w:w="241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jméno a příjmení:</w:t>
            </w:r>
          </w:p>
        </w:tc>
        <w:tc>
          <w:tcPr>
            <w:tcW w:w="1839"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telefon:</w:t>
            </w:r>
          </w:p>
        </w:tc>
        <w:tc>
          <w:tcPr>
            <w:tcW w:w="24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e-mail:</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smluvních a smluvní dokumentace</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Ing. Václav Klíma</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10101"/>
                <w:sz w:val="18"/>
                <w:szCs w:val="18"/>
              </w:rPr>
              <w:t>739 240 343</w:t>
            </w:r>
          </w:p>
        </w:tc>
        <w:tc>
          <w:tcPr>
            <w:tcW w:w="2460" w:type="dxa"/>
          </w:tcPr>
          <w:p w:rsidR="00326974" w:rsidRPr="00326974" w:rsidRDefault="00E17DF1" w:rsidP="004D6A21">
            <w:pPr>
              <w:overflowPunct w:val="0"/>
              <w:autoSpaceDE w:val="0"/>
              <w:autoSpaceDN w:val="0"/>
              <w:adjustRightInd w:val="0"/>
              <w:textAlignment w:val="baseline"/>
              <w:rPr>
                <w:rFonts w:cs="Arial"/>
                <w:color w:val="000000" w:themeColor="text1"/>
                <w:sz w:val="18"/>
                <w:szCs w:val="18"/>
              </w:rPr>
            </w:pPr>
            <w:hyperlink r:id="rId8" w:history="1">
              <w:r w:rsidR="00326974" w:rsidRPr="00326974">
                <w:rPr>
                  <w:rStyle w:val="Hypertextovodkaz"/>
                  <w:rFonts w:cs="Arial"/>
                  <w:sz w:val="18"/>
                  <w:szCs w:val="18"/>
                </w:rPr>
                <w:t>vaclav.klima@ceproas.cz</w:t>
              </w:r>
            </w:hyperlink>
          </w:p>
          <w:p w:rsidR="00326974" w:rsidRPr="00326974" w:rsidRDefault="00326974" w:rsidP="004D6A21">
            <w:pPr>
              <w:overflowPunct w:val="0"/>
              <w:autoSpaceDE w:val="0"/>
              <w:autoSpaceDN w:val="0"/>
              <w:adjustRightInd w:val="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Technický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17DF1" w:rsidP="00326974">
            <w:pPr>
              <w:overflowPunct w:val="0"/>
              <w:autoSpaceDE w:val="0"/>
              <w:autoSpaceDN w:val="0"/>
              <w:adjustRightInd w:val="0"/>
              <w:spacing w:after="0"/>
              <w:textAlignment w:val="baseline"/>
              <w:rPr>
                <w:rFonts w:cs="Arial"/>
                <w:color w:val="000000" w:themeColor="text1"/>
                <w:sz w:val="18"/>
                <w:szCs w:val="18"/>
              </w:rPr>
            </w:pPr>
            <w:hyperlink r:id="rId9" w:history="1">
              <w:r w:rsidR="00326974" w:rsidRPr="00326974">
                <w:rPr>
                  <w:rStyle w:val="Hypertextovodkaz"/>
                  <w:rFonts w:cs="Arial"/>
                  <w:sz w:val="18"/>
                  <w:szCs w:val="18"/>
                </w:rPr>
                <w:t>vaclav.polanka@ceproas.cz</w:t>
              </w:r>
            </w:hyperlink>
          </w:p>
          <w:p w:rsidR="00326974" w:rsidRDefault="00E17DF1" w:rsidP="00326974">
            <w:pPr>
              <w:overflowPunct w:val="0"/>
              <w:autoSpaceDE w:val="0"/>
              <w:autoSpaceDN w:val="0"/>
              <w:adjustRightInd w:val="0"/>
              <w:spacing w:after="0"/>
              <w:textAlignment w:val="baseline"/>
              <w:rPr>
                <w:rStyle w:val="Hypertextovodkaz"/>
                <w:rFonts w:cs="Arial"/>
                <w:sz w:val="18"/>
                <w:szCs w:val="18"/>
              </w:rPr>
            </w:pPr>
            <w:hyperlink r:id="rId10"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petr.cekal@ceproas.cz</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Stavební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17DF1" w:rsidP="00326974">
            <w:pPr>
              <w:overflowPunct w:val="0"/>
              <w:autoSpaceDE w:val="0"/>
              <w:autoSpaceDN w:val="0"/>
              <w:adjustRightInd w:val="0"/>
              <w:spacing w:after="0"/>
              <w:textAlignment w:val="baseline"/>
              <w:rPr>
                <w:rFonts w:cs="Arial"/>
                <w:color w:val="000000" w:themeColor="text1"/>
                <w:sz w:val="18"/>
                <w:szCs w:val="18"/>
              </w:rPr>
            </w:pPr>
            <w:hyperlink r:id="rId11" w:history="1">
              <w:r w:rsidR="00326974" w:rsidRPr="00326974">
                <w:rPr>
                  <w:rStyle w:val="Hypertextovodkaz"/>
                  <w:rFonts w:cs="Arial"/>
                  <w:sz w:val="18"/>
                  <w:szCs w:val="18"/>
                </w:rPr>
                <w:t>vaclav.polanka@ceproas.cz</w:t>
              </w:r>
            </w:hyperlink>
          </w:p>
          <w:p w:rsidR="00326974" w:rsidRDefault="00E17DF1" w:rsidP="00326974">
            <w:pPr>
              <w:overflowPunct w:val="0"/>
              <w:autoSpaceDE w:val="0"/>
              <w:autoSpaceDN w:val="0"/>
              <w:adjustRightInd w:val="0"/>
              <w:spacing w:after="0"/>
              <w:textAlignment w:val="baseline"/>
              <w:rPr>
                <w:rStyle w:val="Hypertextovodkaz"/>
                <w:rFonts w:cs="Arial"/>
                <w:sz w:val="18"/>
                <w:szCs w:val="18"/>
              </w:rPr>
            </w:pPr>
            <w:hyperlink r:id="rId12"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zápisů do stavebního deníku</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17DF1" w:rsidP="00326974">
            <w:pPr>
              <w:overflowPunct w:val="0"/>
              <w:autoSpaceDE w:val="0"/>
              <w:autoSpaceDN w:val="0"/>
              <w:adjustRightInd w:val="0"/>
              <w:spacing w:after="0"/>
              <w:textAlignment w:val="baseline"/>
              <w:rPr>
                <w:rFonts w:cs="Arial"/>
                <w:color w:val="000000" w:themeColor="text1"/>
                <w:sz w:val="18"/>
                <w:szCs w:val="18"/>
              </w:rPr>
            </w:pPr>
            <w:hyperlink r:id="rId13" w:history="1">
              <w:r w:rsidR="00326974" w:rsidRPr="00326974">
                <w:rPr>
                  <w:rStyle w:val="Hypertextovodkaz"/>
                  <w:rFonts w:cs="Arial"/>
                  <w:sz w:val="18"/>
                  <w:szCs w:val="18"/>
                </w:rPr>
                <w:t>vaclav.polanka@ceproas.cz</w:t>
              </w:r>
            </w:hyperlink>
          </w:p>
          <w:p w:rsidR="00326974" w:rsidRDefault="00E17DF1" w:rsidP="00326974">
            <w:pPr>
              <w:overflowPunct w:val="0"/>
              <w:autoSpaceDE w:val="0"/>
              <w:autoSpaceDN w:val="0"/>
              <w:adjustRightInd w:val="0"/>
              <w:spacing w:after="0"/>
              <w:textAlignment w:val="baseline"/>
              <w:rPr>
                <w:rStyle w:val="Hypertextovodkaz"/>
                <w:rFonts w:cs="Arial"/>
                <w:sz w:val="18"/>
                <w:szCs w:val="18"/>
              </w:rPr>
            </w:pPr>
            <w:hyperlink r:id="rId14"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předání a převzetí díla</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17DF1" w:rsidP="00326974">
            <w:pPr>
              <w:overflowPunct w:val="0"/>
              <w:autoSpaceDE w:val="0"/>
              <w:autoSpaceDN w:val="0"/>
              <w:adjustRightInd w:val="0"/>
              <w:spacing w:after="0"/>
              <w:textAlignment w:val="baseline"/>
              <w:rPr>
                <w:rFonts w:cs="Arial"/>
                <w:color w:val="000000" w:themeColor="text1"/>
                <w:sz w:val="18"/>
                <w:szCs w:val="18"/>
              </w:rPr>
            </w:pPr>
            <w:hyperlink r:id="rId15" w:history="1">
              <w:r w:rsidR="00326974" w:rsidRPr="00326974">
                <w:rPr>
                  <w:rStyle w:val="Hypertextovodkaz"/>
                  <w:rFonts w:cs="Arial"/>
                  <w:sz w:val="18"/>
                  <w:szCs w:val="18"/>
                </w:rPr>
                <w:t>vaclav.polanka@ceproas.cz</w:t>
              </w:r>
            </w:hyperlink>
          </w:p>
          <w:p w:rsidR="00326974" w:rsidRDefault="00E17DF1" w:rsidP="00326974">
            <w:pPr>
              <w:overflowPunct w:val="0"/>
              <w:autoSpaceDE w:val="0"/>
              <w:autoSpaceDN w:val="0"/>
              <w:adjustRightInd w:val="0"/>
              <w:spacing w:after="0"/>
              <w:textAlignment w:val="baseline"/>
              <w:rPr>
                <w:rStyle w:val="Hypertextovodkaz"/>
                <w:rFonts w:cs="Arial"/>
                <w:sz w:val="18"/>
                <w:szCs w:val="18"/>
              </w:rPr>
            </w:pPr>
            <w:hyperlink r:id="rId16"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r>
              <w:rPr>
                <w:rStyle w:val="Hypertextovodkaz"/>
                <w:rFonts w:cs="Arial"/>
                <w:sz w:val="18"/>
                <w:szCs w:val="18"/>
              </w:rPr>
              <w:t>petr.cekal@ceproas.cz</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dodržování bezpečnostních opatření (včetně BOZP)</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 xml:space="preserve">Ivo Novák </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602 309 068</w:t>
            </w:r>
          </w:p>
        </w:tc>
        <w:tc>
          <w:tcPr>
            <w:tcW w:w="2460" w:type="dxa"/>
          </w:tcPr>
          <w:p w:rsidR="00326974" w:rsidRPr="00326974" w:rsidRDefault="00E17DF1" w:rsidP="004D6A21">
            <w:pPr>
              <w:overflowPunct w:val="0"/>
              <w:autoSpaceDE w:val="0"/>
              <w:autoSpaceDN w:val="0"/>
              <w:adjustRightInd w:val="0"/>
              <w:textAlignment w:val="baseline"/>
              <w:rPr>
                <w:rStyle w:val="Odkaznakoment"/>
                <w:rFonts w:cs="Arial"/>
                <w:color w:val="000000" w:themeColor="text1"/>
                <w:sz w:val="18"/>
                <w:szCs w:val="18"/>
              </w:rPr>
            </w:pPr>
            <w:hyperlink r:id="rId17" w:history="1">
              <w:r w:rsidR="00326974" w:rsidRPr="00326974">
                <w:rPr>
                  <w:rStyle w:val="Hypertextovodkaz"/>
                  <w:rFonts w:cs="Arial"/>
                  <w:sz w:val="18"/>
                  <w:szCs w:val="18"/>
                </w:rPr>
                <w:t>ivo.novak@ceproas.cz</w:t>
              </w:r>
            </w:hyperlink>
          </w:p>
          <w:p w:rsidR="00326974" w:rsidRPr="00326974" w:rsidRDefault="00326974" w:rsidP="004D6A21">
            <w:pPr>
              <w:overflowPunct w:val="0"/>
              <w:autoSpaceDE w:val="0"/>
              <w:autoSpaceDN w:val="0"/>
              <w:adjustRightInd w:val="0"/>
              <w:textAlignment w:val="baseline"/>
              <w:rPr>
                <w:rStyle w:val="Odkaznakoment"/>
                <w:rFonts w:cs="Arial"/>
                <w:color w:val="000000" w:themeColor="text1"/>
                <w:sz w:val="18"/>
                <w:szCs w:val="18"/>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5319F5" w:rsidRDefault="00C30D59" w:rsidP="00C30D59">
      <w:pPr>
        <w:pStyle w:val="Odstavec2"/>
        <w:rPr>
          <w:highlight w:val="yellow"/>
        </w:rPr>
      </w:pPr>
      <w:r>
        <w:t>Zhotovitel:</w:t>
      </w:r>
      <w:r>
        <w:tab/>
      </w:r>
      <w:r>
        <w:tab/>
      </w:r>
      <w:r>
        <w:tab/>
      </w:r>
      <w:r w:rsidR="005319F5" w:rsidRPr="005319F5">
        <w:rPr>
          <w:b/>
          <w:highlight w:val="yellow"/>
        </w:rPr>
        <w:t>…………………..</w:t>
      </w:r>
    </w:p>
    <w:p w:rsidR="00C30D59" w:rsidRPr="005319F5" w:rsidRDefault="00C30D59" w:rsidP="00C30D59">
      <w:pPr>
        <w:ind w:left="283" w:firstLine="284"/>
        <w:rPr>
          <w:highlight w:val="yellow"/>
        </w:rPr>
      </w:pPr>
      <w:r w:rsidRPr="005319F5">
        <w:rPr>
          <w:highlight w:val="yellow"/>
        </w:rPr>
        <w:t>se sídlem:</w:t>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Pr="005319F5" w:rsidRDefault="00C30D59" w:rsidP="00C30D59">
      <w:pPr>
        <w:ind w:left="283" w:firstLine="284"/>
        <w:rPr>
          <w:highlight w:val="yellow"/>
        </w:rPr>
      </w:pPr>
      <w:r w:rsidRPr="005319F5">
        <w:rPr>
          <w:highlight w:val="yellow"/>
        </w:rPr>
        <w:t>zapsaná:</w:t>
      </w:r>
      <w:r w:rsidRPr="005319F5">
        <w:rPr>
          <w:highlight w:val="yellow"/>
        </w:rPr>
        <w:tab/>
      </w:r>
      <w:r w:rsidRPr="005319F5">
        <w:rPr>
          <w:highlight w:val="yellow"/>
        </w:rPr>
        <w:tab/>
      </w:r>
      <w:r w:rsidRPr="005319F5">
        <w:rPr>
          <w:highlight w:val="yellow"/>
        </w:rPr>
        <w:tab/>
      </w:r>
      <w:r w:rsidRPr="005319F5">
        <w:rPr>
          <w:highlight w:val="yellow"/>
        </w:rPr>
        <w:tab/>
        <w:t xml:space="preserve">Obchodní </w:t>
      </w:r>
      <w:r w:rsidR="005319F5" w:rsidRPr="005319F5">
        <w:rPr>
          <w:highlight w:val="yellow"/>
        </w:rPr>
        <w:t>…………….</w:t>
      </w:r>
      <w:r w:rsidR="00AB776A" w:rsidRPr="005319F5">
        <w:rPr>
          <w:highlight w:val="yellow"/>
        </w:rPr>
        <w:t xml:space="preserve"> soudu </w:t>
      </w:r>
      <w:r w:rsidR="005319F5" w:rsidRPr="005319F5">
        <w:rPr>
          <w:highlight w:val="yellow"/>
        </w:rPr>
        <w:t>…………</w:t>
      </w:r>
      <w:r w:rsidR="00AB776A" w:rsidRPr="005319F5">
        <w:rPr>
          <w:highlight w:val="yellow"/>
        </w:rPr>
        <w:t xml:space="preserve">, </w:t>
      </w:r>
      <w:r w:rsidRPr="005319F5">
        <w:rPr>
          <w:highlight w:val="yellow"/>
        </w:rPr>
        <w:t xml:space="preserve">oddíl </w:t>
      </w:r>
      <w:r w:rsidR="005319F5" w:rsidRPr="005319F5">
        <w:rPr>
          <w:highlight w:val="yellow"/>
        </w:rPr>
        <w:t>…</w:t>
      </w:r>
      <w:r w:rsidRPr="005319F5">
        <w:rPr>
          <w:highlight w:val="yellow"/>
        </w:rPr>
        <w:t xml:space="preserve">, vložka </w:t>
      </w:r>
      <w:r w:rsidR="005319F5" w:rsidRPr="005319F5">
        <w:rPr>
          <w:highlight w:val="yellow"/>
        </w:rPr>
        <w:t>……………..</w:t>
      </w:r>
      <w:r w:rsidRPr="005319F5">
        <w:rPr>
          <w:highlight w:val="yellow"/>
        </w:rPr>
        <w:t>.</w:t>
      </w:r>
    </w:p>
    <w:p w:rsidR="00C30D59" w:rsidRPr="005319F5" w:rsidRDefault="00C30D59" w:rsidP="00C30D59">
      <w:pPr>
        <w:ind w:left="283" w:firstLine="284"/>
        <w:rPr>
          <w:highlight w:val="yellow"/>
        </w:rPr>
      </w:pPr>
      <w:r w:rsidRPr="005319F5">
        <w:rPr>
          <w:highlight w:val="yellow"/>
        </w:rPr>
        <w:t>bankovní spojení:</w:t>
      </w:r>
      <w:r w:rsidRPr="005319F5">
        <w:rPr>
          <w:highlight w:val="yellow"/>
        </w:rPr>
        <w:tab/>
      </w:r>
      <w:r w:rsidR="005319F5" w:rsidRPr="005319F5">
        <w:rPr>
          <w:highlight w:val="yellow"/>
        </w:rPr>
        <w:t>…………………………</w:t>
      </w:r>
      <w:r w:rsidR="00AB776A" w:rsidRPr="005319F5">
        <w:rPr>
          <w:highlight w:val="yellow"/>
        </w:rPr>
        <w:t>.</w:t>
      </w:r>
    </w:p>
    <w:p w:rsidR="00C30D59" w:rsidRDefault="00C30D59" w:rsidP="00C30D59">
      <w:pPr>
        <w:ind w:left="283" w:firstLine="284"/>
      </w:pPr>
      <w:r w:rsidRPr="005319F5">
        <w:rPr>
          <w:highlight w:val="yellow"/>
        </w:rPr>
        <w:lastRenderedPageBreak/>
        <w:t>č.</w:t>
      </w:r>
      <w:r w:rsidR="00326974" w:rsidRPr="005319F5">
        <w:rPr>
          <w:highlight w:val="yellow"/>
        </w:rPr>
        <w:t xml:space="preserve"> </w:t>
      </w:r>
      <w:r w:rsidRPr="005319F5">
        <w:rPr>
          <w:highlight w:val="yellow"/>
        </w:rPr>
        <w:t>účtu:</w:t>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C30D59">
      <w:pPr>
        <w:ind w:left="283" w:firstLine="284"/>
        <w:rPr>
          <w:highlight w:val="yellow"/>
        </w:rPr>
      </w:pPr>
      <w:r>
        <w:t>IČ</w:t>
      </w:r>
      <w:r w:rsidRPr="005319F5">
        <w:rPr>
          <w:highlight w:val="yellow"/>
        </w:rPr>
        <w:t>:</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AB776A">
      <w:pPr>
        <w:ind w:left="283" w:firstLine="284"/>
        <w:rPr>
          <w:highlight w:val="yellow"/>
        </w:rPr>
      </w:pPr>
      <w:r w:rsidRPr="005319F5">
        <w:rPr>
          <w:highlight w:val="yellow"/>
        </w:rPr>
        <w:t>DIČ:</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Default="00734A58" w:rsidP="0060340F">
      <w:pPr>
        <w:ind w:left="283" w:firstLine="284"/>
      </w:pPr>
      <w:r w:rsidRPr="005319F5">
        <w:rPr>
          <w:highlight w:val="yellow"/>
        </w:rPr>
        <w:t>zastupující</w:t>
      </w:r>
      <w:r w:rsidR="00C30D59" w:rsidRPr="005319F5">
        <w:rPr>
          <w:highlight w:val="yellow"/>
        </w:rPr>
        <w:t>:</w:t>
      </w:r>
      <w:r w:rsidR="00C30D59" w:rsidRPr="005319F5">
        <w:rPr>
          <w:highlight w:val="yellow"/>
        </w:rPr>
        <w:tab/>
      </w:r>
      <w:r w:rsidR="00C30D59" w:rsidRPr="005319F5">
        <w:rPr>
          <w:highlight w:val="yellow"/>
        </w:rPr>
        <w:tab/>
      </w:r>
      <w:r w:rsidR="00C30D59" w:rsidRPr="005319F5">
        <w:rPr>
          <w:highlight w:val="yellow"/>
        </w:rPr>
        <w:tab/>
      </w:r>
      <w:r w:rsidR="005319F5" w:rsidRPr="005319F5">
        <w:rPr>
          <w:highlight w:val="yellow"/>
        </w:rPr>
        <w:t>…………………………..</w:t>
      </w: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smluvních</w:t>
            </w:r>
          </w:p>
        </w:tc>
        <w:tc>
          <w:tcPr>
            <w:tcW w:w="2410" w:type="dxa"/>
          </w:tcPr>
          <w:p w:rsidR="00C30D59" w:rsidRPr="005319F5" w:rsidRDefault="00C30D59" w:rsidP="00AB776A">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 xml:space="preserve">technických </w:t>
            </w:r>
          </w:p>
        </w:tc>
        <w:tc>
          <w:tcPr>
            <w:tcW w:w="2410" w:type="dxa"/>
          </w:tcPr>
          <w:p w:rsidR="00C30D59" w:rsidRPr="005319F5" w:rsidRDefault="00C30D59"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zapisovat do deníku</w:t>
            </w:r>
          </w:p>
        </w:tc>
        <w:tc>
          <w:tcPr>
            <w:tcW w:w="2410" w:type="dxa"/>
          </w:tcPr>
          <w:p w:rsidR="00E45F9F" w:rsidRPr="005319F5" w:rsidRDefault="00E45F9F"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předání a převzetí díla</w:t>
            </w:r>
          </w:p>
        </w:tc>
        <w:tc>
          <w:tcPr>
            <w:tcW w:w="2410" w:type="dxa"/>
          </w:tcPr>
          <w:p w:rsidR="00E45F9F" w:rsidRPr="005319F5" w:rsidRDefault="00E45F9F" w:rsidP="00FA21F7">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FA21F7">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dodržování bezpečnostních opatření (včetně BOZP)</w:t>
            </w:r>
          </w:p>
        </w:tc>
        <w:tc>
          <w:tcPr>
            <w:tcW w:w="241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r>
    </w:tbl>
    <w:p w:rsidR="00C30D59" w:rsidRPr="00E45F9F" w:rsidRDefault="00C30D59" w:rsidP="00C30D59">
      <w:pPr>
        <w:pStyle w:val="Odstavec2"/>
        <w:numPr>
          <w:ilvl w:val="0"/>
          <w:numId w:val="0"/>
        </w:numPr>
        <w:ind w:left="567" w:hanging="567"/>
      </w:pPr>
      <w:r w:rsidRPr="00E45F9F">
        <w:t>(dále jen „</w:t>
      </w:r>
      <w:r w:rsidRPr="00E45F9F">
        <w:rPr>
          <w:b/>
          <w:i/>
        </w:rPr>
        <w:t>Zhotovitel</w:t>
      </w:r>
      <w:r w:rsidRPr="00E45F9F">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671C9E" w:rsidRDefault="00204984" w:rsidP="00204984">
      <w:pPr>
        <w:pStyle w:val="Odstavec2"/>
      </w:pPr>
      <w:r w:rsidRPr="00204984">
        <w:t>Zhotovitel prohlašuje, že má veškerá oprávnění a technické vybavení potřebné k řádnému splnění této Smlouvy.</w:t>
      </w:r>
    </w:p>
    <w:p w:rsidR="00204984" w:rsidRDefault="00671C9E" w:rsidP="00204984">
      <w:pPr>
        <w:pStyle w:val="Odstavec2"/>
      </w:pPr>
      <w:r>
        <w:t xml:space="preserve">Touto Smlouvou se Zhotovitel zavazuje na svůj náklad a nebezpečí řádně a včas provést dílo jako celek a jeho jednotlivé součásti v souladu a za podmínek stanovených touto Smlouvou a jejími přílohami, Všeobecnými obchodními podmínkami na stavbu, v souladu s dokumenty, na které Smlouva odkazuje, v souladu a dle platných právních a technických nařízení a technických norem, </w:t>
      </w:r>
      <w:r w:rsidR="00FD0159">
        <w:t>Z</w:t>
      </w:r>
      <w:r>
        <w:t xml:space="preserve">ávazných pokladů, pokynů Objednatele a v souladu se stanovisky dotčených orgánů státní správy a samosprávy a zavazuje se dílo předat Objednateli. Objednatel se zavazuje řádně provedené dílo převzít při dodržení podmínek a ujednání této Smlouvy a zaplatit Zhotoviteli Cenu díla.   </w:t>
      </w:r>
      <w:r w:rsidR="00204984" w:rsidRPr="00204984">
        <w:t xml:space="preserve"> </w:t>
      </w:r>
    </w:p>
    <w:p w:rsidR="00D42E87" w:rsidRPr="00326974" w:rsidRDefault="00B20BE0" w:rsidP="00B20BE0">
      <w:pPr>
        <w:pStyle w:val="Odstavec2"/>
      </w:pPr>
      <w:r w:rsidRPr="007240F7">
        <w:rPr>
          <w:b/>
        </w:rPr>
        <w:t xml:space="preserve">Předmětem této Smlouvy je </w:t>
      </w:r>
      <w:r w:rsidRPr="00326974">
        <w:rPr>
          <w:b/>
        </w:rPr>
        <w:t>realizace díla</w:t>
      </w:r>
      <w:r w:rsidRPr="00326974">
        <w:t xml:space="preserve"> „</w:t>
      </w:r>
      <w:r w:rsidR="00326974">
        <w:t>Oprav</w:t>
      </w:r>
      <w:r w:rsidR="005558C9">
        <w:t>a</w:t>
      </w:r>
      <w:r w:rsidR="00326974">
        <w:t xml:space="preserve"> </w:t>
      </w:r>
      <w:r w:rsidR="005319F5">
        <w:t>vad potrubí</w:t>
      </w:r>
      <w:r w:rsidR="00326974">
        <w:t xml:space="preserve"> DN 300, na trase</w:t>
      </w:r>
      <w:r w:rsidR="005319F5">
        <w:t xml:space="preserve"> č. D10</w:t>
      </w:r>
      <w:r w:rsidR="00291E4A">
        <w:t>3</w:t>
      </w:r>
      <w:r w:rsidR="00326974">
        <w:t xml:space="preserve"> </w:t>
      </w:r>
      <w:r w:rsidR="00291E4A">
        <w:t>3</w:t>
      </w:r>
      <w:r w:rsidR="00326974">
        <w:t xml:space="preserve"> </w:t>
      </w:r>
      <w:r w:rsidR="005319F5">
        <w:t>Kryry</w:t>
      </w:r>
      <w:r w:rsidR="00291E4A">
        <w:t xml:space="preserve"> - Třemošná</w:t>
      </w:r>
      <w:r w:rsidR="00536BB2">
        <w:t>“</w:t>
      </w:r>
      <w:r w:rsidRPr="00326974">
        <w:t xml:space="preserve">, </w:t>
      </w:r>
      <w:r w:rsidR="005558C9">
        <w:t xml:space="preserve">v celkové délce </w:t>
      </w:r>
      <w:r w:rsidR="00291E4A">
        <w:t>49,92</w:t>
      </w:r>
      <w:r w:rsidR="005558C9">
        <w:t xml:space="preserve"> km, </w:t>
      </w:r>
      <w:r w:rsidR="006E5E97">
        <w:t>k</w:t>
      </w:r>
      <w:r w:rsidRPr="00326974">
        <w:t>teré zahrnuje zejména</w:t>
      </w:r>
      <w:r w:rsidR="00536BB2">
        <w:t xml:space="preserve"> níže uvedené dodávky, služby, práce a jiné výkony Zhotovitele</w:t>
      </w:r>
      <w:r w:rsidR="00D42E87" w:rsidRPr="00326974">
        <w:t>:</w:t>
      </w:r>
    </w:p>
    <w:p w:rsidR="00A966F3" w:rsidRDefault="00D53A52" w:rsidP="007240F7">
      <w:pPr>
        <w:pStyle w:val="Odstavec2"/>
        <w:numPr>
          <w:ilvl w:val="0"/>
          <w:numId w:val="34"/>
        </w:numPr>
      </w:pPr>
      <w:r>
        <w:t>o</w:t>
      </w:r>
      <w:r w:rsidR="005558C9">
        <w:t xml:space="preserve">pravy produktovodu DN 300, na trase </w:t>
      </w:r>
      <w:r w:rsidR="005319F5">
        <w:t>Kryry</w:t>
      </w:r>
      <w:r w:rsidR="004F2E8D">
        <w:t xml:space="preserve"> </w:t>
      </w:r>
      <w:r w:rsidR="00291E4A">
        <w:t xml:space="preserve">– Třemošná </w:t>
      </w:r>
      <w:r w:rsidR="004F2E8D">
        <w:t>a související práce a činnosti</w:t>
      </w:r>
    </w:p>
    <w:p w:rsidR="00A966F3" w:rsidRPr="005558C9" w:rsidRDefault="005319F5" w:rsidP="005319F5">
      <w:pPr>
        <w:pStyle w:val="Odstavec2"/>
        <w:numPr>
          <w:ilvl w:val="0"/>
          <w:numId w:val="34"/>
        </w:numPr>
      </w:pPr>
      <w:r>
        <w:t>z</w:t>
      </w:r>
      <w:r w:rsidR="00A966F3" w:rsidRPr="005558C9">
        <w:t xml:space="preserve">ajištění povolení ke vstupu na pozemky a/nebo do prostor dotčených zhotovováním Díla (tj. </w:t>
      </w:r>
      <w:r w:rsidR="00FD0159">
        <w:t xml:space="preserve">přístupové cesty </w:t>
      </w:r>
      <w:r w:rsidR="00A966F3" w:rsidRPr="005558C9">
        <w:t>na staveniště),</w:t>
      </w:r>
    </w:p>
    <w:p w:rsidR="00A966F3" w:rsidRDefault="00A966F3" w:rsidP="007240F7">
      <w:pPr>
        <w:pStyle w:val="Odstavec2"/>
        <w:numPr>
          <w:ilvl w:val="0"/>
          <w:numId w:val="34"/>
        </w:numPr>
      </w:pPr>
      <w:r w:rsidRPr="005558C9">
        <w:t>vypr</w:t>
      </w:r>
      <w:r w:rsidR="005319F5">
        <w:t>acování technologického postupu (na zemní práce, svařování izolatérské práce, rozvoz a pokládku potrubí, vždy na konkrétní lokalitu a musí obsahovat i jednotlivá rizika prací)</w:t>
      </w:r>
    </w:p>
    <w:p w:rsidR="00A966F3" w:rsidRPr="00457939" w:rsidRDefault="005558C9" w:rsidP="007240F7">
      <w:pPr>
        <w:pStyle w:val="Odstavec2"/>
        <w:numPr>
          <w:ilvl w:val="0"/>
          <w:numId w:val="34"/>
        </w:numPr>
      </w:pPr>
      <w:r w:rsidRPr="005558C9">
        <w:t xml:space="preserve">vypracování dokumentace </w:t>
      </w:r>
      <w:r w:rsidR="00A966F3" w:rsidRPr="005558C9">
        <w:t xml:space="preserve">skutečného </w:t>
      </w:r>
      <w:r w:rsidR="00A966F3" w:rsidRPr="00457939">
        <w:t>provedení</w:t>
      </w:r>
      <w:r w:rsidR="0060340F">
        <w:t xml:space="preserve"> včetně fotodokumentace</w:t>
      </w:r>
      <w:r w:rsidR="00A966F3" w:rsidRPr="00457939">
        <w:t>,</w:t>
      </w:r>
    </w:p>
    <w:p w:rsidR="00A966F3" w:rsidRPr="009830E7" w:rsidRDefault="00A966F3" w:rsidP="007240F7">
      <w:pPr>
        <w:pStyle w:val="Odstavec2"/>
        <w:numPr>
          <w:ilvl w:val="0"/>
          <w:numId w:val="34"/>
        </w:numPr>
      </w:pPr>
      <w:r w:rsidRPr="00457939">
        <w:t xml:space="preserve">vyzkoušení díla, </w:t>
      </w:r>
      <w:r w:rsidR="00457939" w:rsidRPr="00457939">
        <w:t xml:space="preserve">provedení jiskrových </w:t>
      </w:r>
      <w:r w:rsidR="00457939" w:rsidRPr="00D71D0A">
        <w:t xml:space="preserve">a </w:t>
      </w:r>
      <w:r w:rsidR="00457939" w:rsidRPr="009830E7">
        <w:t>tlakových zkoušek</w:t>
      </w:r>
      <w:r w:rsidRPr="00D71D0A">
        <w:t>,</w:t>
      </w:r>
    </w:p>
    <w:p w:rsidR="00D53A52" w:rsidRPr="005558C9" w:rsidRDefault="00F32C54" w:rsidP="000550F7">
      <w:pPr>
        <w:pStyle w:val="Odstavec2"/>
        <w:numPr>
          <w:ilvl w:val="0"/>
          <w:numId w:val="34"/>
        </w:numPr>
      </w:pPr>
      <w:r w:rsidRPr="00F32C54">
        <w:rPr>
          <w:rFonts w:cs="Arial"/>
        </w:rPr>
        <w:t xml:space="preserve">obstaráni případných povolení, souhlasů a rozhodnutí v rozsahu potřebném pro provedení díla a uvedení do provozu </w:t>
      </w:r>
      <w:r w:rsidR="000550F7">
        <w:t>včetně předání nezbytných dokladů</w:t>
      </w:r>
      <w:r w:rsidR="007374B2">
        <w:t xml:space="preserve"> Objednateli</w:t>
      </w:r>
    </w:p>
    <w:p w:rsidR="006B0369" w:rsidRPr="006B0369" w:rsidRDefault="005558C9" w:rsidP="00536BB2">
      <w:pPr>
        <w:pStyle w:val="Odstavec2"/>
        <w:numPr>
          <w:ilvl w:val="0"/>
          <w:numId w:val="0"/>
        </w:numPr>
        <w:ind w:left="567"/>
        <w:rPr>
          <w:rFonts w:cs="Arial"/>
        </w:rPr>
      </w:pPr>
      <w:r w:rsidRPr="00B20BE0">
        <w:t xml:space="preserve"> </w:t>
      </w:r>
      <w:r w:rsidR="00B20BE0" w:rsidRPr="00B20BE0">
        <w:t>(dále jen „</w:t>
      </w:r>
      <w:r w:rsidR="00B20BE0" w:rsidRPr="00B20BE0">
        <w:rPr>
          <w:b/>
          <w:i/>
        </w:rPr>
        <w:t>Dílo</w:t>
      </w:r>
      <w:r w:rsidR="00B20BE0" w:rsidRPr="00B20BE0">
        <w:t>“).</w:t>
      </w:r>
    </w:p>
    <w:p w:rsidR="00B20BE0" w:rsidRPr="006E5E97" w:rsidRDefault="00B20BE0" w:rsidP="00B20BE0">
      <w:pPr>
        <w:pStyle w:val="Odstavec2"/>
        <w:rPr>
          <w:rFonts w:cs="Arial"/>
        </w:rPr>
      </w:pPr>
      <w:r>
        <w:t xml:space="preserve">Zhotovitel je povinen provést </w:t>
      </w:r>
      <w:r w:rsidR="00536BB2">
        <w:t>D</w:t>
      </w:r>
      <w:r>
        <w:t xml:space="preserve">ílo v rozsahu a dle technického řešení podle níže uvedené </w:t>
      </w:r>
      <w:r w:rsidRPr="006E5E97">
        <w:rPr>
          <w:rFonts w:cs="Arial"/>
        </w:rPr>
        <w:t>dokumentace (dále jen „</w:t>
      </w:r>
      <w:r w:rsidRPr="006E5E97">
        <w:rPr>
          <w:rFonts w:cs="Arial"/>
          <w:b/>
          <w:i/>
        </w:rPr>
        <w:t>Závazné podklady</w:t>
      </w:r>
      <w:r w:rsidRPr="006E5E97">
        <w:rPr>
          <w:rFonts w:cs="Arial"/>
        </w:rPr>
        <w:t xml:space="preserve">“): </w:t>
      </w:r>
    </w:p>
    <w:p w:rsidR="00457939" w:rsidRPr="006E5E97" w:rsidRDefault="00B20BE0" w:rsidP="006E5E97">
      <w:pPr>
        <w:pStyle w:val="Odstavecseseznamem"/>
        <w:numPr>
          <w:ilvl w:val="0"/>
          <w:numId w:val="36"/>
        </w:numPr>
        <w:ind w:left="436" w:firstLine="284"/>
        <w:jc w:val="both"/>
        <w:rPr>
          <w:rFonts w:ascii="Arial" w:hAnsi="Arial" w:cs="Arial"/>
          <w:sz w:val="20"/>
          <w:szCs w:val="20"/>
        </w:rPr>
      </w:pPr>
      <w:r w:rsidRPr="006E5E97">
        <w:rPr>
          <w:rFonts w:ascii="Arial" w:hAnsi="Arial" w:cs="Arial"/>
          <w:sz w:val="20"/>
          <w:szCs w:val="20"/>
        </w:rPr>
        <w:lastRenderedPageBreak/>
        <w:t xml:space="preserve">Zhotoviteli předané a jím převzaté zadávací dokumentace ze dne </w:t>
      </w:r>
      <w:r w:rsidR="007A1D83">
        <w:rPr>
          <w:rFonts w:ascii="Arial" w:hAnsi="Arial" w:cs="Arial"/>
          <w:sz w:val="20"/>
          <w:szCs w:val="20"/>
        </w:rPr>
        <w:t>4. 5. 2015</w:t>
      </w:r>
      <w:r w:rsidRPr="006E5E97">
        <w:rPr>
          <w:rFonts w:ascii="Arial" w:hAnsi="Arial" w:cs="Arial"/>
          <w:sz w:val="20"/>
          <w:szCs w:val="20"/>
        </w:rPr>
        <w:t xml:space="preserve"> k zakázce č.</w:t>
      </w:r>
      <w:r w:rsidR="00457939" w:rsidRPr="006E5E97">
        <w:rPr>
          <w:rFonts w:ascii="Arial" w:hAnsi="Arial" w:cs="Arial"/>
          <w:sz w:val="20"/>
          <w:szCs w:val="20"/>
        </w:rPr>
        <w:t xml:space="preserve"> 0</w:t>
      </w:r>
      <w:r w:rsidR="002B15D0">
        <w:rPr>
          <w:rFonts w:ascii="Arial" w:hAnsi="Arial" w:cs="Arial"/>
          <w:sz w:val="20"/>
          <w:szCs w:val="20"/>
        </w:rPr>
        <w:t>3</w:t>
      </w:r>
      <w:r w:rsidR="00291E4A">
        <w:rPr>
          <w:rFonts w:ascii="Arial" w:hAnsi="Arial" w:cs="Arial"/>
          <w:sz w:val="20"/>
          <w:szCs w:val="20"/>
        </w:rPr>
        <w:t>4</w:t>
      </w:r>
      <w:r w:rsidR="00457939" w:rsidRPr="006E5E97">
        <w:rPr>
          <w:rFonts w:ascii="Arial" w:hAnsi="Arial" w:cs="Arial"/>
          <w:sz w:val="20"/>
          <w:szCs w:val="20"/>
        </w:rPr>
        <w:t>/1</w:t>
      </w:r>
      <w:r w:rsidR="002B15D0">
        <w:rPr>
          <w:rFonts w:ascii="Arial" w:hAnsi="Arial" w:cs="Arial"/>
          <w:sz w:val="20"/>
          <w:szCs w:val="20"/>
        </w:rPr>
        <w:t>5</w:t>
      </w:r>
      <w:r w:rsidR="00457939" w:rsidRPr="006E5E97">
        <w:rPr>
          <w:rFonts w:ascii="Arial" w:hAnsi="Arial" w:cs="Arial"/>
          <w:sz w:val="20"/>
          <w:szCs w:val="20"/>
        </w:rPr>
        <w:t>/OCN</w:t>
      </w:r>
      <w:r w:rsidRPr="006E5E97">
        <w:rPr>
          <w:rFonts w:ascii="Arial" w:hAnsi="Arial" w:cs="Arial"/>
          <w:sz w:val="20"/>
          <w:szCs w:val="20"/>
        </w:rPr>
        <w:t>, nazvané „</w:t>
      </w:r>
      <w:r w:rsidR="00457939" w:rsidRPr="006E5E97">
        <w:rPr>
          <w:rFonts w:ascii="Arial" w:hAnsi="Arial" w:cs="Arial"/>
          <w:sz w:val="20"/>
          <w:szCs w:val="20"/>
        </w:rPr>
        <w:t xml:space="preserve">Oprava </w:t>
      </w:r>
      <w:r w:rsidR="002B15D0">
        <w:rPr>
          <w:rFonts w:ascii="Arial" w:hAnsi="Arial" w:cs="Arial"/>
          <w:sz w:val="20"/>
          <w:szCs w:val="20"/>
        </w:rPr>
        <w:t>vad potrubí</w:t>
      </w:r>
      <w:r w:rsidR="00457939" w:rsidRPr="006E5E97">
        <w:rPr>
          <w:rFonts w:ascii="Arial" w:hAnsi="Arial" w:cs="Arial"/>
          <w:sz w:val="20"/>
          <w:szCs w:val="20"/>
        </w:rPr>
        <w:t xml:space="preserve"> DN 300, na trase </w:t>
      </w:r>
      <w:r w:rsidR="002B15D0">
        <w:rPr>
          <w:rFonts w:ascii="Arial" w:hAnsi="Arial" w:cs="Arial"/>
          <w:sz w:val="20"/>
          <w:szCs w:val="20"/>
        </w:rPr>
        <w:t>č. D10</w:t>
      </w:r>
      <w:r w:rsidR="00291E4A">
        <w:rPr>
          <w:rFonts w:ascii="Arial" w:hAnsi="Arial" w:cs="Arial"/>
          <w:sz w:val="20"/>
          <w:szCs w:val="20"/>
        </w:rPr>
        <w:t>3</w:t>
      </w:r>
      <w:r w:rsidR="002B15D0">
        <w:rPr>
          <w:rFonts w:ascii="Arial" w:hAnsi="Arial" w:cs="Arial"/>
          <w:sz w:val="20"/>
          <w:szCs w:val="20"/>
        </w:rPr>
        <w:t xml:space="preserve"> Kryry</w:t>
      </w:r>
      <w:r w:rsidR="00291E4A">
        <w:rPr>
          <w:rFonts w:ascii="Arial" w:hAnsi="Arial" w:cs="Arial"/>
          <w:sz w:val="20"/>
          <w:szCs w:val="20"/>
        </w:rPr>
        <w:t xml:space="preserve"> - Třemošná</w:t>
      </w:r>
      <w:r w:rsidR="006E5E97" w:rsidRPr="006E5E97">
        <w:rPr>
          <w:rFonts w:ascii="Arial" w:hAnsi="Arial" w:cs="Arial"/>
          <w:sz w:val="20"/>
          <w:szCs w:val="20"/>
        </w:rPr>
        <w:t>, včetně jejích příloh (dále jen „</w:t>
      </w:r>
      <w:r w:rsidR="006E5E97" w:rsidRPr="006E5E97">
        <w:rPr>
          <w:rFonts w:ascii="Arial" w:hAnsi="Arial" w:cs="Arial"/>
          <w:b/>
          <w:i/>
          <w:sz w:val="20"/>
          <w:szCs w:val="20"/>
        </w:rPr>
        <w:t>Zadávací dokumentace)</w:t>
      </w:r>
    </w:p>
    <w:p w:rsidR="00B20BE0" w:rsidRDefault="00B20BE0" w:rsidP="006E5E97">
      <w:pPr>
        <w:pStyle w:val="Odstavec2"/>
        <w:numPr>
          <w:ilvl w:val="0"/>
          <w:numId w:val="36"/>
        </w:numPr>
        <w:ind w:hanging="11"/>
      </w:pPr>
      <w:r w:rsidRPr="006E5E97">
        <w:rPr>
          <w:rFonts w:cs="Arial"/>
        </w:rPr>
        <w:t xml:space="preserve">nabídky Zhotovitele č. </w:t>
      </w:r>
      <w:r w:rsidR="002B15D0" w:rsidRPr="002B15D0">
        <w:rPr>
          <w:rFonts w:cs="Arial"/>
          <w:highlight w:val="yellow"/>
        </w:rPr>
        <w:t>………..</w:t>
      </w:r>
      <w:r w:rsidRPr="006E5E97">
        <w:rPr>
          <w:rFonts w:cs="Arial"/>
        </w:rPr>
        <w:t xml:space="preserve"> ze dne </w:t>
      </w:r>
      <w:r w:rsidR="002B15D0" w:rsidRPr="002B15D0">
        <w:rPr>
          <w:rFonts w:cs="Arial"/>
          <w:highlight w:val="yellow"/>
        </w:rPr>
        <w:t>………</w:t>
      </w:r>
      <w:r w:rsidR="002B15D0">
        <w:rPr>
          <w:rFonts w:cs="Arial"/>
        </w:rPr>
        <w:t>.</w:t>
      </w:r>
      <w:r w:rsidRPr="006E5E97">
        <w:rPr>
          <w:rFonts w:cs="Arial"/>
        </w:rPr>
        <w:t xml:space="preserve"> podané do výběrového řízení k zakázce </w:t>
      </w:r>
      <w:r w:rsidR="00AF68B0" w:rsidRPr="006E5E97">
        <w:rPr>
          <w:rFonts w:cs="Arial"/>
        </w:rPr>
        <w:t>dle Zadávací dokumentace</w:t>
      </w:r>
      <w:r w:rsidRPr="006E5E97">
        <w:rPr>
          <w:rFonts w:cs="Arial"/>
        </w:rPr>
        <w:t xml:space="preserve"> (dále jen „</w:t>
      </w:r>
      <w:r w:rsidRPr="006E5E97">
        <w:rPr>
          <w:rFonts w:cs="Arial"/>
          <w:b/>
          <w:i/>
        </w:rPr>
        <w:t>Nabídka</w:t>
      </w:r>
      <w:r>
        <w:t>“),</w:t>
      </w: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6B0369">
        <w:t>D</w:t>
      </w:r>
      <w:r w:rsidRPr="00AF68B0">
        <w:t>íla podle Zadávací dokumentace v celém jeho rozsahu a se všemi jeho součástmi.</w:t>
      </w:r>
    </w:p>
    <w:p w:rsidR="00536BB2" w:rsidRDefault="00DD6392" w:rsidP="00DD6392">
      <w:pPr>
        <w:pStyle w:val="Odstavec2"/>
      </w:pPr>
      <w:r w:rsidRPr="00DD6392">
        <w:t xml:space="preserve">Zhotovitel je povinen při provádění Díla postupovat dle způsobu provedení uvedeného v závazném </w:t>
      </w:r>
      <w:r w:rsidRPr="00832344">
        <w:t>podrobném popisu technologických postupů a prací, který Zhotovitel vypracuje a předloží Objednateli</w:t>
      </w:r>
      <w:r w:rsidR="00457939" w:rsidRPr="00832344">
        <w:t xml:space="preserve"> v</w:t>
      </w:r>
      <w:r w:rsidR="00E45BDE">
        <w:t> </w:t>
      </w:r>
      <w:r w:rsidR="00536BB2">
        <w:t>N</w:t>
      </w:r>
      <w:r w:rsidR="00457939" w:rsidRPr="00832344">
        <w:t>abídce</w:t>
      </w:r>
      <w:r w:rsidR="00E45BDE">
        <w:t xml:space="preserve"> k odsouhlasení Objed</w:t>
      </w:r>
      <w:r w:rsidR="00E45F9F">
        <w:t>n</w:t>
      </w:r>
      <w:r w:rsidR="00E45BDE">
        <w:t>ateli</w:t>
      </w:r>
      <w:r w:rsidR="00536BB2">
        <w:t>. Technologický postup prací</w:t>
      </w:r>
      <w:r w:rsidRPr="00832344">
        <w:t xml:space="preserve"> </w:t>
      </w:r>
      <w:r w:rsidR="00536BB2">
        <w:t>vypracovaný Zhotovitelem po schválení ze strany Objednatele se stává Závazným podkladem</w:t>
      </w:r>
      <w:r w:rsidR="00457939" w:rsidRPr="00832344">
        <w:t>.</w:t>
      </w:r>
    </w:p>
    <w:p w:rsidR="00DD6392" w:rsidRPr="00832344" w:rsidRDefault="00536BB2" w:rsidP="00536BB2">
      <w:pPr>
        <w:pStyle w:val="Odstavec2"/>
      </w:pPr>
      <w:r>
        <w:t xml:space="preserve">Zhotovitel vypracuje dokumentaci </w:t>
      </w:r>
      <w:r w:rsidRPr="00F72E8C">
        <w:t>v souladu se Zadávací dokumentací v termínu podle Harmonogramu plnění</w:t>
      </w:r>
      <w:r>
        <w:t xml:space="preserve"> a v rozsahu dle požadavků Objednatele (minimální rozsah: pasport stavby)</w:t>
      </w:r>
      <w:r w:rsidRPr="00F72E8C">
        <w:t>.</w:t>
      </w:r>
    </w:p>
    <w:p w:rsidR="00457939" w:rsidRPr="00832344" w:rsidRDefault="00DD6392" w:rsidP="00DD6392">
      <w:pPr>
        <w:pStyle w:val="Odstavec2"/>
      </w:pPr>
      <w:r w:rsidRPr="00832344">
        <w:rPr>
          <w:b/>
        </w:rPr>
        <w:t>Objednatel zajistí pro realizaci Díla</w:t>
      </w:r>
      <w:r w:rsidR="00536BB2">
        <w:rPr>
          <w:b/>
        </w:rPr>
        <w:t xml:space="preserve"> následující činnosti</w:t>
      </w:r>
      <w:r w:rsidRPr="00832344">
        <w:rPr>
          <w:b/>
        </w:rPr>
        <w:t>:</w:t>
      </w:r>
      <w:r w:rsidRPr="00832344">
        <w:t xml:space="preserve"> </w:t>
      </w:r>
    </w:p>
    <w:p w:rsidR="00457939" w:rsidRPr="00832344" w:rsidRDefault="00DD6392" w:rsidP="00457939">
      <w:pPr>
        <w:pStyle w:val="Odstavec2"/>
        <w:numPr>
          <w:ilvl w:val="0"/>
          <w:numId w:val="37"/>
        </w:numPr>
      </w:pPr>
      <w:r w:rsidRPr="00832344">
        <w:t xml:space="preserve">povolení ke vstupu na pozemky a/nebo do prostor dotčených zhotovováním Díla </w:t>
      </w:r>
      <w:r w:rsidR="00536BB2">
        <w:t xml:space="preserve">v místě opravy produktovodu </w:t>
      </w:r>
      <w:r w:rsidRPr="00832344">
        <w:t xml:space="preserve">(tj. na </w:t>
      </w:r>
      <w:r w:rsidR="00536BB2">
        <w:t>s</w:t>
      </w:r>
      <w:r w:rsidRPr="00832344">
        <w:t>taveniště)</w:t>
      </w:r>
      <w:r w:rsidR="00536BB2">
        <w:t>, přístupové cesty však zajišťuje sám Zhotovitel</w:t>
      </w:r>
    </w:p>
    <w:p w:rsidR="008B2868" w:rsidRPr="00832344" w:rsidRDefault="00457939" w:rsidP="00457939">
      <w:pPr>
        <w:pStyle w:val="Odstavec2"/>
        <w:numPr>
          <w:ilvl w:val="0"/>
          <w:numId w:val="37"/>
        </w:numPr>
      </w:pPr>
      <w:r w:rsidRPr="00832344">
        <w:t>vyčištění a vypuštění potrubí</w:t>
      </w:r>
      <w:r w:rsidR="00536BB2">
        <w:t xml:space="preserve"> produktovodu</w:t>
      </w:r>
    </w:p>
    <w:p w:rsidR="008B2868" w:rsidRPr="00832344" w:rsidRDefault="008B2868" w:rsidP="00457939">
      <w:pPr>
        <w:pStyle w:val="Odstavec2"/>
        <w:numPr>
          <w:ilvl w:val="0"/>
          <w:numId w:val="37"/>
        </w:numPr>
      </w:pPr>
      <w:r w:rsidRPr="00832344">
        <w:t xml:space="preserve">identifikaci lokality prací </w:t>
      </w:r>
      <w:r w:rsidR="00F32C54">
        <w:t xml:space="preserve">– vady </w:t>
      </w:r>
      <w:r w:rsidRPr="00832344">
        <w:t>včetně vytýčení výřezů</w:t>
      </w:r>
    </w:p>
    <w:p w:rsidR="008B2868" w:rsidRPr="00832344" w:rsidRDefault="008B2868" w:rsidP="00457939">
      <w:pPr>
        <w:pStyle w:val="Odstavec2"/>
        <w:numPr>
          <w:ilvl w:val="0"/>
          <w:numId w:val="37"/>
        </w:numPr>
      </w:pPr>
      <w:r w:rsidRPr="00832344">
        <w:t>vytýčení staveniště, vady a vytýčení inžený</w:t>
      </w:r>
      <w:r w:rsidR="00DD6392" w:rsidRPr="00832344">
        <w:t xml:space="preserve">rských sítí </w:t>
      </w:r>
      <w:r w:rsidRPr="00832344">
        <w:t xml:space="preserve">v místě provádění </w:t>
      </w:r>
      <w:r w:rsidR="00563E88">
        <w:t>D</w:t>
      </w:r>
      <w:r w:rsidRPr="00832344">
        <w:t>íla</w:t>
      </w:r>
    </w:p>
    <w:p w:rsidR="008B2868" w:rsidRPr="00832344" w:rsidRDefault="008B2868" w:rsidP="00457939">
      <w:pPr>
        <w:pStyle w:val="Odstavec2"/>
        <w:numPr>
          <w:ilvl w:val="0"/>
          <w:numId w:val="37"/>
        </w:numPr>
      </w:pPr>
      <w:r w:rsidRPr="00832344">
        <w:t>místní defektoskopii (potvrzení vady</w:t>
      </w:r>
      <w:r w:rsidR="00563E88">
        <w:t>)</w:t>
      </w:r>
    </w:p>
    <w:p w:rsidR="008B2868" w:rsidRDefault="008B2868" w:rsidP="00457939">
      <w:pPr>
        <w:pStyle w:val="Odstavec2"/>
        <w:numPr>
          <w:ilvl w:val="0"/>
          <w:numId w:val="37"/>
        </w:numPr>
      </w:pPr>
      <w:r w:rsidRPr="00832344">
        <w:t>defektoskopii svárů</w:t>
      </w:r>
    </w:p>
    <w:p w:rsidR="008B2868" w:rsidRPr="00832344" w:rsidRDefault="008B2868" w:rsidP="00457939">
      <w:pPr>
        <w:pStyle w:val="Odstavec2"/>
        <w:numPr>
          <w:ilvl w:val="0"/>
          <w:numId w:val="37"/>
        </w:numPr>
      </w:pPr>
      <w:r w:rsidRPr="00832344">
        <w:t xml:space="preserve">vstupy do areálů skladů </w:t>
      </w:r>
      <w:r w:rsidR="00563E88">
        <w:t xml:space="preserve">Objednatele </w:t>
      </w:r>
      <w:r w:rsidRPr="00832344">
        <w:t xml:space="preserve">(sklad </w:t>
      </w:r>
      <w:r w:rsidRPr="00664387">
        <w:t>Litvínov a</w:t>
      </w:r>
      <w:r w:rsidRPr="00A34318">
        <w:t xml:space="preserve"> sklad </w:t>
      </w:r>
      <w:r w:rsidR="00A34318" w:rsidRPr="00A34318">
        <w:t xml:space="preserve">Třemošná a </w:t>
      </w:r>
      <w:r w:rsidR="00F32C54">
        <w:t xml:space="preserve">sklad </w:t>
      </w:r>
      <w:r w:rsidRPr="00A34318">
        <w:t>Hněvice</w:t>
      </w:r>
      <w:r w:rsidRPr="00832344">
        <w:t xml:space="preserve">) pro pracovníky a techniku Zhotovitele za dodržení bezpečnostních a ostatních </w:t>
      </w:r>
      <w:r w:rsidR="00563E88">
        <w:t xml:space="preserve">vnitřních </w:t>
      </w:r>
      <w:r w:rsidRPr="00832344">
        <w:t>předpisů Objednatele</w:t>
      </w:r>
    </w:p>
    <w:p w:rsidR="008B2868" w:rsidRPr="00A34318" w:rsidRDefault="008B2868" w:rsidP="00457939">
      <w:pPr>
        <w:pStyle w:val="Odstavec2"/>
        <w:numPr>
          <w:ilvl w:val="0"/>
          <w:numId w:val="37"/>
        </w:numPr>
      </w:pPr>
      <w:r w:rsidRPr="00A34318">
        <w:t>asistenci pracovníků Objednatele pro případnou manipulaci s armaturami v koncových zařízeních a armaturních šachtách – dále KZ a AŠ</w:t>
      </w:r>
    </w:p>
    <w:p w:rsidR="008B2868" w:rsidRPr="00832344" w:rsidRDefault="008B2868" w:rsidP="00457939">
      <w:pPr>
        <w:pStyle w:val="Odstavec2"/>
        <w:numPr>
          <w:ilvl w:val="0"/>
          <w:numId w:val="37"/>
        </w:numPr>
      </w:pPr>
      <w:r w:rsidRPr="00832344">
        <w:rPr>
          <w:rFonts w:cs="Arial"/>
        </w:rPr>
        <w:t>navrtání, odčerpání a odvoz motorové nafty z míst rozpojení potrubí za účasti pracovníků celního úřadu – pokud bude potřeba</w:t>
      </w:r>
    </w:p>
    <w:p w:rsidR="008B2868" w:rsidRPr="00832344" w:rsidRDefault="008B2868" w:rsidP="00457939">
      <w:pPr>
        <w:pStyle w:val="Odstavec2"/>
        <w:numPr>
          <w:ilvl w:val="0"/>
          <w:numId w:val="37"/>
        </w:numPr>
      </w:pPr>
      <w:r w:rsidRPr="00832344">
        <w:rPr>
          <w:rFonts w:cs="Arial"/>
        </w:rPr>
        <w:t>příjem motorové nafty při vypouštění do svých skladových kapacit včetně zajištění kontroly kvality</w:t>
      </w:r>
    </w:p>
    <w:p w:rsidR="008B2868" w:rsidRPr="00832344" w:rsidRDefault="008B2868" w:rsidP="00457939">
      <w:pPr>
        <w:pStyle w:val="Odstavec2"/>
        <w:numPr>
          <w:ilvl w:val="0"/>
          <w:numId w:val="37"/>
        </w:numPr>
      </w:pPr>
      <w:r w:rsidRPr="00832344">
        <w:rPr>
          <w:rFonts w:cs="Arial"/>
        </w:rPr>
        <w:t>geodetické práce, včetně vytýčení lokality a zpětného zaměření svárů</w:t>
      </w:r>
    </w:p>
    <w:p w:rsidR="008B2868" w:rsidRPr="00832344" w:rsidRDefault="008B2868" w:rsidP="00832344">
      <w:pPr>
        <w:pStyle w:val="Odstavec2"/>
        <w:numPr>
          <w:ilvl w:val="0"/>
          <w:numId w:val="37"/>
        </w:numPr>
        <w:ind w:left="924" w:hanging="357"/>
      </w:pPr>
      <w:r w:rsidRPr="00832344">
        <w:t xml:space="preserve">zajištění veřejnoprávních souhlasů pro realizaci </w:t>
      </w:r>
      <w:r w:rsidR="007374B2">
        <w:t>D</w:t>
      </w:r>
      <w:r w:rsidRPr="00832344">
        <w:t>íla</w:t>
      </w:r>
      <w:r w:rsidR="00F32C54">
        <w:t>, není-li dohodnuto jinak</w:t>
      </w:r>
    </w:p>
    <w:p w:rsidR="008B2868" w:rsidRPr="00832344" w:rsidRDefault="008B2868" w:rsidP="00832344">
      <w:pPr>
        <w:pStyle w:val="Odstavec2"/>
        <w:numPr>
          <w:ilvl w:val="0"/>
          <w:numId w:val="37"/>
        </w:numPr>
        <w:ind w:left="924" w:hanging="357"/>
      </w:pPr>
      <w:r w:rsidRPr="00832344">
        <w:t xml:space="preserve">zajištění nezbytných odstávek produktovodu nutných pro realizaci </w:t>
      </w:r>
      <w:r w:rsidR="00563E88">
        <w:t>D</w:t>
      </w:r>
      <w:r w:rsidRPr="00832344">
        <w:t xml:space="preserve">íla dle odsouhlaseného </w:t>
      </w:r>
      <w:r w:rsidR="00563E88">
        <w:t>H</w:t>
      </w:r>
      <w:r w:rsidRPr="00832344">
        <w:t xml:space="preserve">armonogramu plnění (maximální doba odstávky produktovodu </w:t>
      </w:r>
      <w:r w:rsidR="00563E88">
        <w:t xml:space="preserve">činí </w:t>
      </w:r>
      <w:r w:rsidRPr="00832344">
        <w:t>1</w:t>
      </w:r>
      <w:r w:rsidR="002B15D0">
        <w:t>5</w:t>
      </w:r>
      <w:r w:rsidRPr="00832344">
        <w:t xml:space="preserve"> kalendářních dní</w:t>
      </w:r>
      <w:r w:rsidR="00832344" w:rsidRPr="00832344">
        <w:t>)</w:t>
      </w:r>
    </w:p>
    <w:p w:rsidR="00832344" w:rsidRPr="00832344" w:rsidRDefault="00832344" w:rsidP="00832344">
      <w:pPr>
        <w:pStyle w:val="Odstavec2"/>
        <w:numPr>
          <w:ilvl w:val="0"/>
          <w:numId w:val="37"/>
        </w:numPr>
        <w:ind w:left="924" w:hanging="357"/>
      </w:pPr>
      <w:r w:rsidRPr="00832344">
        <w:t xml:space="preserve">požární asistenci v případě potřeby a na vyžádání </w:t>
      </w:r>
      <w:r w:rsidR="002B15D0">
        <w:t>Zhotovitele</w:t>
      </w:r>
    </w:p>
    <w:p w:rsidR="00832344" w:rsidRPr="00832344" w:rsidRDefault="00563E88" w:rsidP="00832344">
      <w:pPr>
        <w:pStyle w:val="Odstavec2"/>
        <w:numPr>
          <w:ilvl w:val="0"/>
          <w:numId w:val="37"/>
        </w:numPr>
        <w:ind w:left="924" w:hanging="357"/>
      </w:pPr>
      <w:r>
        <w:rPr>
          <w:rFonts w:cs="Arial"/>
        </w:rPr>
        <w:t xml:space="preserve">zajištění </w:t>
      </w:r>
      <w:r w:rsidR="00832344" w:rsidRPr="00832344">
        <w:rPr>
          <w:rFonts w:cs="Arial"/>
        </w:rPr>
        <w:t>materiálové dodávky uskladněné v ČEPRO, a. s., sklad Hněvice</w:t>
      </w:r>
      <w:r w:rsidR="00E45BDE">
        <w:rPr>
          <w:rFonts w:cs="Arial"/>
        </w:rPr>
        <w:t>,</w:t>
      </w:r>
      <w:r>
        <w:rPr>
          <w:rFonts w:cs="Arial"/>
        </w:rPr>
        <w:t xml:space="preserve"> jedná se o:</w:t>
      </w:r>
    </w:p>
    <w:p w:rsidR="0099258E" w:rsidRDefault="002B15D0" w:rsidP="00F32C54">
      <w:pPr>
        <w:spacing w:before="120"/>
        <w:ind w:left="852"/>
        <w:rPr>
          <w:rFonts w:cs="Arial"/>
        </w:rPr>
      </w:pPr>
      <w:r>
        <w:rPr>
          <w:rFonts w:cs="Arial"/>
        </w:rPr>
        <w:t>4</w:t>
      </w:r>
      <w:r w:rsidR="00832344" w:rsidRPr="00832344">
        <w:rPr>
          <w:rFonts w:cs="Arial"/>
        </w:rPr>
        <w:t xml:space="preserve"> ks trubky bezešvé </w:t>
      </w:r>
      <w:r>
        <w:rPr>
          <w:rFonts w:cs="Arial"/>
        </w:rPr>
        <w:t>324</w:t>
      </w:r>
      <w:r w:rsidR="00832344" w:rsidRPr="00832344">
        <w:rPr>
          <w:rFonts w:cs="Arial"/>
        </w:rPr>
        <w:t xml:space="preserve"> x </w:t>
      </w:r>
      <w:r>
        <w:rPr>
          <w:rFonts w:cs="Arial"/>
        </w:rPr>
        <w:t>9</w:t>
      </w:r>
      <w:r w:rsidR="00832344" w:rsidRPr="00832344">
        <w:rPr>
          <w:rFonts w:cs="Arial"/>
        </w:rPr>
        <w:t xml:space="preserve"> mm, materiál L 360NE, DN 300 PN63 v délkách 12 m; s izolací 3-vrstvou PE dle DIN 30670</w:t>
      </w:r>
    </w:p>
    <w:p w:rsidR="00474E63" w:rsidRDefault="0099258E" w:rsidP="00474E63">
      <w:pPr>
        <w:pStyle w:val="Odstavec2"/>
        <w:numPr>
          <w:ilvl w:val="0"/>
          <w:numId w:val="37"/>
        </w:numPr>
        <w:rPr>
          <w:rFonts w:cs="Arial"/>
        </w:rPr>
      </w:pPr>
      <w:r w:rsidRPr="0099258E">
        <w:rPr>
          <w:rFonts w:cs="Arial"/>
        </w:rPr>
        <w:t xml:space="preserve">seznámení s vnitřními </w:t>
      </w:r>
      <w:r w:rsidRPr="004F2E8D">
        <w:rPr>
          <w:rFonts w:cs="Arial"/>
        </w:rPr>
        <w:t>předpisy Objednatele</w:t>
      </w:r>
    </w:p>
    <w:p w:rsidR="00832344" w:rsidRPr="003152D9" w:rsidRDefault="00832344" w:rsidP="00832344">
      <w:pPr>
        <w:pStyle w:val="Odstavec2"/>
        <w:rPr>
          <w:rFonts w:cs="Arial"/>
        </w:rPr>
      </w:pPr>
      <w:r w:rsidRPr="00832344">
        <w:rPr>
          <w:rFonts w:cs="Arial"/>
        </w:rPr>
        <w:t xml:space="preserve">Část materiálu pro provádění </w:t>
      </w:r>
      <w:r w:rsidR="006D1537">
        <w:rPr>
          <w:rFonts w:cs="Arial"/>
        </w:rPr>
        <w:t>D</w:t>
      </w:r>
      <w:r w:rsidRPr="00832344">
        <w:rPr>
          <w:rFonts w:cs="Arial"/>
          <w:color w:val="000000" w:themeColor="text1"/>
        </w:rPr>
        <w:t xml:space="preserve">íla, tj. určené pro opravu produktovodu, spočívající v dodávce potrubí ve smyslu čl. </w:t>
      </w:r>
      <w:r w:rsidR="003152D9">
        <w:rPr>
          <w:rFonts w:cs="Arial"/>
          <w:color w:val="000000" w:themeColor="text1"/>
        </w:rPr>
        <w:t>2</w:t>
      </w:r>
      <w:r w:rsidRPr="00832344">
        <w:rPr>
          <w:rFonts w:cs="Arial"/>
          <w:color w:val="000000" w:themeColor="text1"/>
        </w:rPr>
        <w:t>.</w:t>
      </w:r>
      <w:r w:rsidR="006D1537">
        <w:rPr>
          <w:rFonts w:cs="Arial"/>
          <w:color w:val="000000" w:themeColor="text1"/>
        </w:rPr>
        <w:t>9 písm. o) Smlouvy</w:t>
      </w:r>
      <w:r w:rsidRPr="00832344">
        <w:rPr>
          <w:rFonts w:cs="Arial"/>
          <w:color w:val="000000" w:themeColor="text1"/>
        </w:rPr>
        <w:t xml:space="preserve"> výše zajistí Objednatel. Uvedený materiál bude Zhotoviteli předán v místě uložení ve </w:t>
      </w:r>
      <w:r w:rsidRPr="00646EC6">
        <w:rPr>
          <w:rFonts w:cs="Arial"/>
          <w:color w:val="000000" w:themeColor="text1"/>
        </w:rPr>
        <w:t xml:space="preserve">skladu </w:t>
      </w:r>
      <w:r w:rsidR="003152D9" w:rsidRPr="00646EC6">
        <w:rPr>
          <w:rFonts w:cs="Arial"/>
          <w:color w:val="000000" w:themeColor="text1"/>
        </w:rPr>
        <w:t>Hněvice</w:t>
      </w:r>
      <w:r w:rsidRPr="00646EC6">
        <w:rPr>
          <w:rFonts w:cs="Arial"/>
          <w:color w:val="000000" w:themeColor="text1"/>
        </w:rPr>
        <w:t xml:space="preserve"> a o</w:t>
      </w:r>
      <w:r w:rsidRPr="00832344">
        <w:rPr>
          <w:rFonts w:cs="Arial"/>
          <w:color w:val="000000" w:themeColor="text1"/>
        </w:rPr>
        <w:t xml:space="preserve"> této přejímce bude učiněn zápis ve stavebním deníku. Zhotovitel je povinen zajistit převoz dotčeného materiálu na staveniště na svojí odpovědnost a na své náklady</w:t>
      </w:r>
      <w:r w:rsidR="006E5E97">
        <w:rPr>
          <w:rFonts w:cs="Arial"/>
          <w:color w:val="000000" w:themeColor="text1"/>
        </w:rPr>
        <w:t>.</w:t>
      </w:r>
    </w:p>
    <w:p w:rsidR="003152D9" w:rsidRDefault="003152D9" w:rsidP="00832344">
      <w:pPr>
        <w:pStyle w:val="Odstavec2"/>
        <w:rPr>
          <w:rFonts w:cs="Arial"/>
        </w:rPr>
      </w:pPr>
      <w:r w:rsidRPr="003152D9">
        <w:rPr>
          <w:rFonts w:cs="Arial"/>
          <w:color w:val="000000" w:themeColor="text1"/>
        </w:rPr>
        <w:lastRenderedPageBreak/>
        <w:t xml:space="preserve">Zhotovitel je povinen provést Dílo ve vysoké kvalitě </w:t>
      </w:r>
      <w:r w:rsidRPr="003152D9">
        <w:rPr>
          <w:rFonts w:cs="Arial"/>
        </w:rPr>
        <w:t>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r w:rsidR="006E5E97">
        <w:rPr>
          <w:rFonts w:cs="Arial"/>
        </w:rPr>
        <w:t>.</w:t>
      </w:r>
    </w:p>
    <w:p w:rsidR="003152D9" w:rsidRPr="003152D9" w:rsidRDefault="003152D9" w:rsidP="00832344">
      <w:pPr>
        <w:pStyle w:val="Odstavec2"/>
        <w:rPr>
          <w:rFonts w:cs="Arial"/>
        </w:rPr>
      </w:pPr>
      <w:r w:rsidRPr="003152D9">
        <w:rPr>
          <w:rFonts w:cs="Arial"/>
          <w:color w:val="000000" w:themeColor="text1"/>
        </w:rPr>
        <w:t xml:space="preserve">Zhotovitel </w:t>
      </w:r>
      <w:r w:rsidRPr="003152D9">
        <w:rPr>
          <w:rFonts w:cs="Arial"/>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r w:rsidR="006E5E97">
        <w:rPr>
          <w:rFonts w:cs="Arial"/>
        </w:rPr>
        <w:t>.</w:t>
      </w:r>
    </w:p>
    <w:p w:rsidR="00832344" w:rsidRPr="00832344" w:rsidRDefault="00DD57F1" w:rsidP="00DD57F1">
      <w:pPr>
        <w:pStyle w:val="Odstavec2"/>
      </w:pPr>
      <w:r w:rsidRPr="00832344">
        <w:t xml:space="preserve">Zhotovitel se zavazuje provést </w:t>
      </w:r>
      <w:r w:rsidRPr="00832344">
        <w:rPr>
          <w:b/>
        </w:rPr>
        <w:t>vyzkoušení Díla</w:t>
      </w:r>
      <w:r w:rsidRPr="00832344">
        <w:t xml:space="preserve"> spočívající v provedení těchto zkoušek</w:t>
      </w:r>
      <w:r w:rsidR="00832344" w:rsidRPr="00832344">
        <w:t>:</w:t>
      </w:r>
    </w:p>
    <w:p w:rsidR="00832344" w:rsidRPr="0060340F" w:rsidRDefault="00832344" w:rsidP="00832344">
      <w:pPr>
        <w:pStyle w:val="Odstavec2"/>
        <w:numPr>
          <w:ilvl w:val="0"/>
          <w:numId w:val="40"/>
        </w:numPr>
      </w:pPr>
      <w:r w:rsidRPr="0060340F">
        <w:t>jiskrové zkoušky izolace</w:t>
      </w:r>
    </w:p>
    <w:p w:rsidR="00DD57F1" w:rsidRPr="00474E63" w:rsidRDefault="00832344" w:rsidP="00832344">
      <w:pPr>
        <w:pStyle w:val="Odstavec2"/>
        <w:numPr>
          <w:ilvl w:val="0"/>
          <w:numId w:val="40"/>
        </w:numPr>
      </w:pPr>
      <w:r w:rsidRPr="00474E63">
        <w:t>tlakové zkoušky (pokud je potrubí uloženo v chráničce)</w:t>
      </w:r>
      <w:r w:rsidR="00DD57F1" w:rsidRPr="00474E63">
        <w:t>.</w:t>
      </w:r>
    </w:p>
    <w:p w:rsidR="003152D9" w:rsidRPr="0060340F" w:rsidRDefault="003152D9" w:rsidP="003152D9">
      <w:pPr>
        <w:pStyle w:val="Odstavec2"/>
      </w:pPr>
      <w:r w:rsidRPr="0060340F">
        <w:t>Objednatel má právo sám nebo prostřednictvím zmocněné osoby provádět kontrolu plnění Smlouvy v souladu s ustanoveními uvedenými ve VOP (viz čl. 3.6 VOP).</w:t>
      </w:r>
    </w:p>
    <w:p w:rsidR="003152D9" w:rsidRPr="003152D9" w:rsidRDefault="003152D9" w:rsidP="003152D9">
      <w:pPr>
        <w:pStyle w:val="Odstavec3"/>
        <w:rPr>
          <w:color w:val="000000" w:themeColor="text1"/>
        </w:rPr>
      </w:pPr>
      <w:r w:rsidRPr="0060340F">
        <w:t>Zhotovitel je povinen v rámci kontroly Díla Objednatelem</w:t>
      </w:r>
      <w:r w:rsidRPr="003152D9">
        <w:t xml:space="preserve"> přizvat defektoskopa Objednatele vždy po odkrytí úseku opravovaného potrubí. Bez zápisu defektoskopa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99258E" w:rsidRPr="004F2E8D" w:rsidRDefault="003152D9" w:rsidP="004F2E8D">
      <w:pPr>
        <w:pStyle w:val="Odstavec2"/>
        <w:rPr>
          <w:rFonts w:cs="Arial"/>
        </w:rPr>
      </w:pPr>
      <w:r w:rsidRPr="003152D9">
        <w:rPr>
          <w:rFonts w:cs="Arial"/>
        </w:rPr>
        <w:t xml:space="preserve">Práce na Díle </w:t>
      </w:r>
      <w:r w:rsidR="002B15D0">
        <w:rPr>
          <w:rFonts w:cs="Arial"/>
        </w:rPr>
        <w:t>může být</w:t>
      </w:r>
      <w:r w:rsidRPr="003152D9">
        <w:rPr>
          <w:rFonts w:cs="Arial"/>
        </w:rPr>
        <w:t xml:space="preserve"> částečně prováděna v prostředí s vysokým požárním nebezpečím (Zóny s nebezpečím výbuchu 1, 2), čemuž musí odpovídat strojní vybavení Zhotovitele, metody používání osobních ochranných </w:t>
      </w:r>
      <w:r w:rsidR="0099258E">
        <w:rPr>
          <w:rFonts w:cs="Arial"/>
        </w:rPr>
        <w:t xml:space="preserve">pracovních </w:t>
      </w:r>
      <w:r w:rsidRPr="003152D9">
        <w:rPr>
          <w:rFonts w:cs="Arial"/>
        </w:rPr>
        <w:t xml:space="preserve">prostředků, zvláštní režim prací atd. V případě, že Zhotovitel nezajistí veškerá opatření k zajištění bezpečnosti a ochrany při práci v souladu s legislativou, nebudou pracovníci či technika Zhotovitele vpuštěny/a do dotčených prostor Objednatele </w:t>
      </w:r>
      <w:r w:rsidR="0099258E">
        <w:rPr>
          <w:rFonts w:cs="Arial"/>
        </w:rPr>
        <w:t xml:space="preserve">či na staveniště </w:t>
      </w:r>
      <w:r w:rsidRPr="003152D9">
        <w:rPr>
          <w:rFonts w:cs="Arial"/>
        </w:rPr>
        <w:t>a touto skutečností způsobené zpoždění bude považováno za překážku na straně Zhotovitele, za něž nese Zhotovitel zodpovědnost</w:t>
      </w:r>
      <w:r>
        <w:rPr>
          <w:rFonts w:cs="Arial"/>
        </w:rPr>
        <w:t>.</w:t>
      </w:r>
    </w:p>
    <w:p w:rsidR="00817E17" w:rsidRPr="00474E63" w:rsidRDefault="0099258E" w:rsidP="004F2E8D">
      <w:pPr>
        <w:pStyle w:val="Odstavec2"/>
      </w:pPr>
      <w:r>
        <w:t xml:space="preserve">Zhotovitel se zavazuje, že provede Dílo pouze prostřednictvím odborně způsobilých a </w:t>
      </w:r>
      <w:r w:rsidRPr="00474E63">
        <w:t xml:space="preserve">kvalifikovaných osob, </w:t>
      </w:r>
    </w:p>
    <w:p w:rsidR="0099258E" w:rsidRPr="00474E63" w:rsidRDefault="00817E17" w:rsidP="00817E17">
      <w:pPr>
        <w:pStyle w:val="Odstavec2"/>
        <w:rPr>
          <w:rFonts w:cs="Arial"/>
        </w:rPr>
      </w:pPr>
      <w:r w:rsidRPr="00474E63">
        <w:rPr>
          <w:rFonts w:cs="Arial"/>
        </w:rPr>
        <w:t>Zhotovitel</w:t>
      </w:r>
      <w:r w:rsidRPr="00474E63">
        <w:t xml:space="preserve"> prohlašuje, že pro práce na Díle prováděné Zhotovitelem na základě této Smlouvy užije pouze osoby, jež jsou </w:t>
      </w:r>
      <w:r w:rsidR="00664387">
        <w:t xml:space="preserve">ve smyslu Závazných podkladů </w:t>
      </w:r>
      <w:r w:rsidRPr="00474E63">
        <w:t>kmenovými zaměstnanci Zhotovitele, či příp. subdodavatele, jež budou předem ze strany Objednatele schváleni,</w:t>
      </w:r>
      <w:r w:rsidRPr="00474E63">
        <w:rPr>
          <w:rFonts w:cs="Arial"/>
        </w:rPr>
        <w:t xml:space="preserve"> </w:t>
      </w:r>
      <w:r w:rsidR="0099258E" w:rsidRPr="00474E63">
        <w:t xml:space="preserve">přičemž Zhotovitel prohlašuje a zavazuje se, že pro řádné a včasné provedení Díla bude mít po dobu plnění Díla k dispozici vždy min. 4 (čtyři) skupiny </w:t>
      </w:r>
      <w:r w:rsidRPr="00474E63">
        <w:t xml:space="preserve">osob </w:t>
      </w:r>
      <w:r w:rsidR="0099258E" w:rsidRPr="00474E63">
        <w:t xml:space="preserve">ve složení </w:t>
      </w:r>
      <w:r w:rsidR="004F2E8D" w:rsidRPr="00474E63">
        <w:t xml:space="preserve">1 svářeč s osvědčením o zkoušce svářečů dle ČSN EN 287-1, 1 technik a 1 přípravář a pro provádění zemních </w:t>
      </w:r>
      <w:r w:rsidR="004F2E8D" w:rsidRPr="00921D0D">
        <w:t>prací vždy min. 4 (čtyři) skupiny osob ve složení 1 strojník a 1 pomocný pracovník. Zhotovitel se z</w:t>
      </w:r>
      <w:r w:rsidR="004F2E8D" w:rsidRPr="00EB4490">
        <w:t xml:space="preserve">avazuje </w:t>
      </w:r>
      <w:r w:rsidR="0099258E" w:rsidRPr="00D1282E">
        <w:t>nejpozději před zahájením vlastních p</w:t>
      </w:r>
      <w:r w:rsidR="0099258E" w:rsidRPr="00817E17">
        <w:t xml:space="preserve">rací na Díle předat Objednateli jmenný seznam pracovníků a osob na straně Zhotovitele podílejících se na Díle a rovněž seznam techniky a vozidel, jež bude Zhotovitel užívat a pro něž Objednatel zajistí povolení pro vstup a </w:t>
      </w:r>
      <w:r w:rsidR="0099258E" w:rsidRPr="00474E63">
        <w:t>vjezd na staveniště a do areálu skladu pohonných hmot Objednatele – Litvínov, Třemošná a Hněvice.</w:t>
      </w:r>
      <w:r w:rsidRPr="00474E63">
        <w:t xml:space="preserve"> V seznamu osob bude uvedeno vyjma jména, příjmení a bydliště osoby rovněž číslo občanského průkazu či jiného dokladu sloužícím k prokázání totožnosti dotčené osoby.</w:t>
      </w:r>
    </w:p>
    <w:p w:rsidR="00921D0D" w:rsidRPr="00921D0D" w:rsidRDefault="00817E17" w:rsidP="004C11EB">
      <w:pPr>
        <w:pStyle w:val="Odstavec3"/>
        <w:rPr>
          <w:rFonts w:cs="Arial"/>
        </w:rPr>
      </w:pPr>
      <w:r w:rsidRPr="00474E63">
        <w:t>Seznam osob Zhotovitele, jakož i seznam techniky a vozidel předaný Zhotovitelem Objednateli se uplatní též pro vstup těchto osob</w:t>
      </w:r>
      <w:r w:rsidRPr="004C11EB">
        <w:t>,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817E17" w:rsidRPr="00474E63" w:rsidRDefault="00921D0D" w:rsidP="004C11EB">
      <w:pPr>
        <w:pStyle w:val="Odstavec3"/>
        <w:rPr>
          <w:rFonts w:cs="Arial"/>
        </w:rPr>
      </w:pPr>
      <w:r>
        <w:lastRenderedPageBreak/>
        <w:t xml:space="preserve">Objednatel je rovněž oprávněn kontrolovat osoby – provádět kontrolu osob, které se pohybují po staveništi.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w:t>
      </w:r>
      <w:r w:rsidRPr="00474E63">
        <w:t>případě nemá právo uplatňovat jakékoli sankce vůči Objednateli.</w:t>
      </w:r>
    </w:p>
    <w:p w:rsidR="00817E17" w:rsidRPr="00474E63" w:rsidRDefault="00817E17" w:rsidP="00817E17">
      <w:pPr>
        <w:pStyle w:val="Odstavec2"/>
      </w:pPr>
      <w:r w:rsidRPr="00474E63">
        <w:t>Objednatel se zavazuje proškolit Zhotovitele z vnitřních předpisů Objednatele vztahující se k provádění Díla Zhotovitelem v konkrétních místech plnění a ve vztahu k chování osob v areálech provozu Objednatele a v ochranném pásmu trasy produktovodů.</w:t>
      </w:r>
      <w:r w:rsidR="006C1726" w:rsidRPr="00474E63">
        <w:t xml:space="preserve"> </w:t>
      </w:r>
      <w:r w:rsidRPr="00474E63">
        <w:t>Objednatel seznámí Zhotovitele se specifickými předpisy v oblasti ochrany a bezpečnosti zdraví při práci, s vnitřními předpisy Objednatele a dalšími požadavky a omezujícímu podmínkami platnými pro pohyb osob v areálech skladů pohonných hmot Objednatele</w:t>
      </w:r>
      <w:r w:rsidR="006C1726" w:rsidRPr="00474E63">
        <w:t xml:space="preserve"> a v ochranném pásmu produktovodu</w:t>
      </w:r>
      <w:r w:rsidRPr="00474E63">
        <w:t>.</w:t>
      </w:r>
    </w:p>
    <w:p w:rsidR="00817E17" w:rsidRPr="006C1726" w:rsidRDefault="00817E17" w:rsidP="004C11EB">
      <w:pPr>
        <w:pStyle w:val="Odstavec3"/>
        <w:rPr>
          <w:rFonts w:cs="Arial"/>
        </w:rPr>
      </w:pPr>
      <w:r w:rsidRPr="006C1726">
        <w:t>Zhotovitel je povinen zajistit seznámení osob na straně Zhotovitele s vnitřními předpisy Objednatele.</w:t>
      </w:r>
    </w:p>
    <w:p w:rsidR="00DD57F1" w:rsidRPr="00DD57F1" w:rsidRDefault="00DD57F1" w:rsidP="00DD57F1">
      <w:pPr>
        <w:pStyle w:val="Odstavec2"/>
      </w:pPr>
      <w:r w:rsidRPr="00DD57F1">
        <w:t xml:space="preserve">Za dodržování a plnění povinností v oblasti </w:t>
      </w:r>
      <w:r w:rsidRPr="007240F7">
        <w:rPr>
          <w:b/>
        </w:rPr>
        <w:t>bezpečnosti a ochrany zdraví při práci</w:t>
      </w:r>
      <w:r w:rsidRPr="00DD57F1">
        <w:t xml:space="preserve"> při provádění Díla dle této Smlouvy je za Objednatele pověřen zaměstnanec Objednatele jmenovaný Objednatelem a uvedený v protokolu o předání </w:t>
      </w:r>
      <w:r w:rsidR="00FC5775">
        <w:t>s</w:t>
      </w:r>
      <w:r w:rsidRPr="00DD57F1">
        <w:t xml:space="preserve">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280022">
      <w:pPr>
        <w:pStyle w:val="lnek"/>
      </w:pPr>
      <w:r w:rsidRPr="00280022">
        <w:rPr>
          <w:rFonts w:eastAsiaTheme="minorEastAsia"/>
        </w:rPr>
        <w:t>Místo</w:t>
      </w:r>
      <w:r w:rsidRPr="007F3FC6">
        <w:t xml:space="preserve"> a doba plnění</w:t>
      </w:r>
    </w:p>
    <w:p w:rsidR="002D10DD" w:rsidRDefault="007F3FC6" w:rsidP="002D10DD">
      <w:pPr>
        <w:pStyle w:val="Odstavec2"/>
      </w:pPr>
      <w:r w:rsidRPr="007F3FC6">
        <w:t xml:space="preserve">Místem plnění je: </w:t>
      </w:r>
      <w:r w:rsidR="002D10DD">
        <w:t xml:space="preserve">produktovod </w:t>
      </w:r>
      <w:r w:rsidR="00FC5775">
        <w:t>ve vlastnictví Objednatele v</w:t>
      </w:r>
      <w:r w:rsidR="00DC6A37">
        <w:t> </w:t>
      </w:r>
      <w:r w:rsidR="002D10DD">
        <w:t>tras</w:t>
      </w:r>
      <w:r w:rsidR="00FC5775">
        <w:t>e</w:t>
      </w:r>
      <w:r w:rsidR="00DC6A37">
        <w:t xml:space="preserve"> č. D10</w:t>
      </w:r>
      <w:r w:rsidR="00291E4A">
        <w:t>3</w:t>
      </w:r>
      <w:r w:rsidR="002D10DD">
        <w:t xml:space="preserve"> </w:t>
      </w:r>
      <w:r w:rsidR="00291E4A">
        <w:t>3</w:t>
      </w:r>
      <w:r w:rsidR="002D10DD">
        <w:t xml:space="preserve"> </w:t>
      </w:r>
      <w:r w:rsidR="00DC6A37">
        <w:t>Kryry</w:t>
      </w:r>
      <w:r w:rsidR="00291E4A">
        <w:t xml:space="preserve"> - Třemošná</w:t>
      </w:r>
      <w:r w:rsidR="002D10DD">
        <w:t xml:space="preserve">, </w:t>
      </w:r>
      <w:r w:rsidR="00FC5775">
        <w:t xml:space="preserve">v délce </w:t>
      </w:r>
      <w:r w:rsidR="00291E4A">
        <w:t>49,92</w:t>
      </w:r>
      <w:r w:rsidR="00FC5775">
        <w:t xml:space="preserve"> km.</w:t>
      </w:r>
    </w:p>
    <w:p w:rsidR="002D10DD" w:rsidRPr="002D10DD" w:rsidRDefault="002D10DD" w:rsidP="002D10DD">
      <w:pPr>
        <w:pStyle w:val="Odstavec2"/>
        <w:rPr>
          <w:rFonts w:cs="Arial"/>
        </w:rPr>
      </w:pPr>
      <w:r w:rsidRPr="002D10DD">
        <w:rPr>
          <w:rFonts w:cs="Arial"/>
        </w:rPr>
        <w:t>Zhotovitel je povinen dodržet místo a umístění Díla. Nedodržení umístění Díla či jakékoli části Díla (např. umístění potrubí v zemi,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6E5E97">
        <w:rPr>
          <w:rFonts w:cs="Arial"/>
        </w:rPr>
        <w:t>.</w:t>
      </w:r>
    </w:p>
    <w:p w:rsidR="007F3FC6" w:rsidRDefault="007F3FC6" w:rsidP="007F3FC6">
      <w:pPr>
        <w:pStyle w:val="Odstavec2"/>
      </w:pPr>
      <w:r w:rsidRPr="007F3FC6">
        <w:t>Termíny provedení Díla</w:t>
      </w:r>
      <w:r>
        <w:t>:</w:t>
      </w:r>
    </w:p>
    <w:p w:rsidR="002D10DD" w:rsidRPr="0060340F" w:rsidRDefault="004F2E8D" w:rsidP="0060340F">
      <w:pPr>
        <w:pStyle w:val="lnek"/>
        <w:numPr>
          <w:ilvl w:val="0"/>
          <w:numId w:val="0"/>
        </w:numPr>
        <w:spacing w:before="120"/>
        <w:ind w:left="567"/>
        <w:jc w:val="both"/>
        <w:rPr>
          <w:b w:val="0"/>
          <w:i/>
          <w:sz w:val="20"/>
        </w:rPr>
      </w:pPr>
      <w:r>
        <w:rPr>
          <w:b w:val="0"/>
          <w:sz w:val="20"/>
        </w:rPr>
        <w:t xml:space="preserve">Termín zahájení realizace Díla je předpokládán </w:t>
      </w:r>
      <w:r w:rsidR="007A1D83">
        <w:rPr>
          <w:b w:val="0"/>
          <w:sz w:val="20"/>
        </w:rPr>
        <w:t>v </w:t>
      </w:r>
      <w:r w:rsidR="007A1D83" w:rsidRPr="007A1D83">
        <w:rPr>
          <w:b w:val="0"/>
          <w:sz w:val="20"/>
        </w:rPr>
        <w:t xml:space="preserve">srpnu </w:t>
      </w:r>
      <w:r w:rsidR="00D14A1F" w:rsidRPr="007A1D83">
        <w:rPr>
          <w:b w:val="0"/>
          <w:sz w:val="20"/>
        </w:rPr>
        <w:t>2015</w:t>
      </w:r>
      <w:r>
        <w:rPr>
          <w:b w:val="0"/>
          <w:sz w:val="20"/>
        </w:rPr>
        <w:t xml:space="preserve">, přičemž Smluvní strany se dohodly, že Zhotovitel je povinen zahájit provádění Díla bez zbytečného odkladu po uzavření této Smlouvy dle pokynů Objednatele </w:t>
      </w:r>
      <w:r w:rsidR="00D14A1F">
        <w:rPr>
          <w:b w:val="0"/>
          <w:sz w:val="20"/>
        </w:rPr>
        <w:t>vztahujících se k</w:t>
      </w:r>
      <w:r>
        <w:rPr>
          <w:b w:val="0"/>
          <w:sz w:val="20"/>
        </w:rPr>
        <w:t> </w:t>
      </w:r>
      <w:r w:rsidR="00D14A1F">
        <w:rPr>
          <w:b w:val="0"/>
          <w:sz w:val="20"/>
        </w:rPr>
        <w:t>plánované</w:t>
      </w:r>
      <w:r>
        <w:rPr>
          <w:b w:val="0"/>
          <w:sz w:val="20"/>
        </w:rPr>
        <w:t xml:space="preserve"> </w:t>
      </w:r>
      <w:r w:rsidR="00D14A1F">
        <w:rPr>
          <w:b w:val="0"/>
          <w:sz w:val="20"/>
        </w:rPr>
        <w:t>odstávce</w:t>
      </w:r>
      <w:r>
        <w:rPr>
          <w:b w:val="0"/>
          <w:sz w:val="20"/>
        </w:rPr>
        <w:t xml:space="preserve"> produktovodu a v souladu s Harmonogramem plnění</w:t>
      </w:r>
    </w:p>
    <w:p w:rsidR="004F2E8D" w:rsidRDefault="004F2E8D" w:rsidP="00291E4A">
      <w:pPr>
        <w:ind w:left="567"/>
        <w:rPr>
          <w:rFonts w:cs="Arial"/>
          <w:szCs w:val="20"/>
        </w:rPr>
      </w:pPr>
      <w:r>
        <w:rPr>
          <w:rFonts w:cs="Arial"/>
          <w:szCs w:val="20"/>
        </w:rPr>
        <w:t xml:space="preserve">Lhůta pro dokončení a předání Díla </w:t>
      </w:r>
      <w:r w:rsidR="00D14A1F">
        <w:rPr>
          <w:rFonts w:cs="Arial"/>
          <w:szCs w:val="20"/>
        </w:rPr>
        <w:t xml:space="preserve">činí </w:t>
      </w:r>
      <w:r w:rsidR="00664387" w:rsidRPr="00664387">
        <w:rPr>
          <w:rFonts w:cs="Arial"/>
        </w:rPr>
        <w:t>30</w:t>
      </w:r>
      <w:r w:rsidRPr="00664387">
        <w:rPr>
          <w:rFonts w:cs="Arial"/>
        </w:rPr>
        <w:t xml:space="preserve"> dnů</w:t>
      </w:r>
      <w:r>
        <w:rPr>
          <w:rFonts w:cs="Arial"/>
        </w:rPr>
        <w:t xml:space="preserve"> od data převzetí staveniště Zhotovitelem od Objednatele.</w:t>
      </w:r>
    </w:p>
    <w:p w:rsidR="00E45BDE" w:rsidRDefault="002D10DD" w:rsidP="007F3FC6">
      <w:pPr>
        <w:pStyle w:val="Odstavec2"/>
        <w:numPr>
          <w:ilvl w:val="0"/>
          <w:numId w:val="0"/>
        </w:numPr>
        <w:ind w:left="567"/>
      </w:pPr>
      <w:r>
        <w:tab/>
        <w:t xml:space="preserve">Dílčí termíny </w:t>
      </w:r>
      <w:r w:rsidR="00D14A1F">
        <w:t xml:space="preserve">provedení Díla </w:t>
      </w:r>
      <w:r>
        <w:t>jsou uvedeny v závazném Harmonogramu plnění</w:t>
      </w:r>
      <w:r w:rsidR="006E5E97">
        <w:t>.</w:t>
      </w:r>
      <w:r w:rsidR="0060340F">
        <w:t xml:space="preserve"> </w:t>
      </w:r>
    </w:p>
    <w:p w:rsidR="007F3FC6" w:rsidRDefault="002F6183" w:rsidP="007F3FC6">
      <w:pPr>
        <w:pStyle w:val="Odstavec2"/>
        <w:numPr>
          <w:ilvl w:val="0"/>
          <w:numId w:val="0"/>
        </w:numPr>
        <w:ind w:left="567"/>
      </w:pPr>
      <w:r w:rsidRPr="00B34A1F">
        <w:t>Zhotovitel je povinen realizovat Dílo v termínech uvedených v Harmonogramu plnění uvedeném v Nabídce, resp. odsouhlaseném Objednatelem</w:t>
      </w:r>
      <w:r w:rsidR="00FC5775">
        <w:t>, jež je součástí této Smlouvy jako příloha č. 1</w:t>
      </w:r>
      <w:r w:rsidRPr="00B34A1F">
        <w:t xml:space="preserve"> (dále jen „</w:t>
      </w:r>
      <w:r w:rsidRPr="00B34A1F">
        <w:rPr>
          <w:b/>
          <w:i/>
        </w:rPr>
        <w:t>Harmonogram plnění</w:t>
      </w:r>
      <w:r w:rsidRPr="00B34A1F">
        <w:t>“)</w:t>
      </w:r>
    </w:p>
    <w:p w:rsidR="00B34A1F" w:rsidRPr="00B34A1F" w:rsidRDefault="00B34A1F" w:rsidP="00B34A1F">
      <w:pPr>
        <w:pStyle w:val="Odstavec2"/>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 xml:space="preserve">provést veškeré dodávky, práce a služby spojené s provedením Díla a požadované Objednatelem dle této Smlouvy tak, aby funkční část Díla byla po ukončení </w:t>
      </w:r>
      <w:r w:rsidRPr="00664387">
        <w:rPr>
          <w:rFonts w:cs="Arial"/>
        </w:rPr>
        <w:t>plánované 1</w:t>
      </w:r>
      <w:r w:rsidR="00D14A1F" w:rsidRPr="00664387">
        <w:rPr>
          <w:rFonts w:cs="Arial"/>
        </w:rPr>
        <w:t>5</w:t>
      </w:r>
      <w:r w:rsidRPr="00664387">
        <w:rPr>
          <w:rFonts w:cs="Arial"/>
        </w:rPr>
        <w:t>ti denní</w:t>
      </w:r>
      <w:r w:rsidRPr="00B34A1F">
        <w:rPr>
          <w:rFonts w:cs="Arial"/>
        </w:rPr>
        <w:t xml:space="preserve"> odstávky potrubí (čl. </w:t>
      </w:r>
      <w:r>
        <w:rPr>
          <w:rFonts w:cs="Arial"/>
        </w:rPr>
        <w:t>3</w:t>
      </w:r>
      <w:r w:rsidRPr="00B34A1F">
        <w:rPr>
          <w:rFonts w:cs="Arial"/>
        </w:rPr>
        <w:t>.5 Smlouvy níže) řádně provedená a vyzkoušená a potrubní trasa byla po uplynutí této doby připravena a předána Objednateli k užívání - k provozu, a po dokončení ostatních prací</w:t>
      </w:r>
      <w:r w:rsidR="00FC5775">
        <w:rPr>
          <w:rFonts w:cs="Arial"/>
        </w:rPr>
        <w:t xml:space="preserve"> (částí Díla)</w:t>
      </w:r>
      <w:r w:rsidRPr="00B34A1F">
        <w:rPr>
          <w:rFonts w:cs="Arial"/>
        </w:rPr>
        <w:t xml:space="preserve"> kompletní a bezvadné Dílo předáno Objednateli v souladu s touto Smlouvou a jejími nedílnými součástmi. </w:t>
      </w:r>
      <w:r w:rsidRPr="00B34A1F">
        <w:rPr>
          <w:rFonts w:cs="Arial"/>
          <w:color w:val="000000" w:themeColor="text1"/>
          <w:szCs w:val="24"/>
        </w:rPr>
        <w:t xml:space="preserve">Místo plnění se na trase produktovodu </w:t>
      </w:r>
      <w:r w:rsidR="00D14A1F">
        <w:rPr>
          <w:rFonts w:cs="Arial"/>
          <w:color w:val="000000" w:themeColor="text1"/>
          <w:szCs w:val="24"/>
        </w:rPr>
        <w:t>Kryry</w:t>
      </w:r>
      <w:r w:rsidR="004E16A7">
        <w:rPr>
          <w:rFonts w:cs="Arial"/>
          <w:color w:val="000000" w:themeColor="text1"/>
          <w:szCs w:val="24"/>
        </w:rPr>
        <w:t xml:space="preserve"> - Třemošná</w:t>
      </w:r>
      <w:r w:rsidR="00D14A1F">
        <w:rPr>
          <w:rFonts w:cs="Arial"/>
          <w:color w:val="000000" w:themeColor="text1"/>
          <w:szCs w:val="24"/>
        </w:rPr>
        <w:t xml:space="preserve"> </w:t>
      </w:r>
      <w:r>
        <w:rPr>
          <w:rFonts w:cs="Arial"/>
          <w:color w:val="000000" w:themeColor="text1"/>
          <w:szCs w:val="24"/>
        </w:rPr>
        <w:t xml:space="preserve">se </w:t>
      </w:r>
      <w:r w:rsidRPr="00B34A1F">
        <w:rPr>
          <w:rFonts w:cs="Arial"/>
          <w:color w:val="000000" w:themeColor="text1"/>
          <w:szCs w:val="24"/>
        </w:rPr>
        <w:t xml:space="preserve">nenachází v areálu provozu Objednatele, pro řádné zhotovení Díla však Objednatel zajišťuje Zhotoviteli vstup do některých areálů provozu Objednatele – sklad </w:t>
      </w:r>
      <w:r>
        <w:rPr>
          <w:rFonts w:cs="Arial"/>
          <w:color w:val="000000" w:themeColor="text1"/>
          <w:szCs w:val="24"/>
        </w:rPr>
        <w:t>Litvínov</w:t>
      </w:r>
      <w:r w:rsidR="00D14A1F">
        <w:rPr>
          <w:rFonts w:cs="Arial"/>
          <w:color w:val="000000" w:themeColor="text1"/>
          <w:szCs w:val="24"/>
        </w:rPr>
        <w:t>, skald Třemošná</w:t>
      </w:r>
      <w:r w:rsidR="00FC5775">
        <w:rPr>
          <w:rFonts w:cs="Arial"/>
          <w:color w:val="000000" w:themeColor="text1"/>
          <w:szCs w:val="24"/>
        </w:rPr>
        <w:t xml:space="preserve"> a</w:t>
      </w:r>
      <w:r w:rsidRPr="00B34A1F">
        <w:rPr>
          <w:rFonts w:cs="Arial"/>
          <w:color w:val="000000" w:themeColor="text1"/>
          <w:szCs w:val="24"/>
        </w:rPr>
        <w:t xml:space="preserve"> sklad </w:t>
      </w:r>
      <w:r>
        <w:rPr>
          <w:rFonts w:cs="Arial"/>
          <w:color w:val="000000" w:themeColor="text1"/>
          <w:szCs w:val="24"/>
        </w:rPr>
        <w:t>Hněvice</w:t>
      </w:r>
      <w:r w:rsidRPr="00B34A1F">
        <w:rPr>
          <w:rFonts w:cs="Arial"/>
          <w:color w:val="000000" w:themeColor="text1"/>
          <w:szCs w:val="24"/>
        </w:rPr>
        <w:t xml:space="preserve"> bez přerušení jejich provozu a případné náklady Zhotovitele vzniklé z důvodu této skutečnosti, např. z důvodu opatření k dodržování předpisů </w:t>
      </w:r>
      <w:r w:rsidRPr="00B34A1F">
        <w:rPr>
          <w:rFonts w:cs="Arial"/>
          <w:color w:val="000000" w:themeColor="text1"/>
          <w:szCs w:val="24"/>
        </w:rPr>
        <w:lastRenderedPageBreak/>
        <w:t>Objednatele platných v areálu provozu a veškerém dotčeném okolí místa plnění, kde je Dílo Zhotovitelem prováděno, jsou zahrnuty v Ceně díla</w:t>
      </w:r>
      <w:r w:rsidR="00FC5775">
        <w:rPr>
          <w:rFonts w:cs="Arial"/>
          <w:color w:val="000000" w:themeColor="text1"/>
          <w:szCs w:val="24"/>
        </w:rPr>
        <w:t>.</w:t>
      </w:r>
    </w:p>
    <w:p w:rsidR="00B34A1F" w:rsidRDefault="007F3FC6" w:rsidP="007F3FC6">
      <w:pPr>
        <w:pStyle w:val="Odstavec2"/>
      </w:pPr>
      <w:r w:rsidRPr="007F3FC6">
        <w:t>Řádné provedení Díla</w:t>
      </w:r>
      <w:r w:rsidR="00B34A1F">
        <w:t xml:space="preserve"> </w:t>
      </w:r>
      <w:r w:rsidRPr="00B34A1F">
        <w:t xml:space="preserve">vyžaduje </w:t>
      </w:r>
      <w:r w:rsidRPr="00B34A1F">
        <w:rPr>
          <w:b/>
        </w:rPr>
        <w:t>odstávku/y</w:t>
      </w:r>
      <w:r w:rsidRPr="00B34A1F">
        <w:t xml:space="preserve"> p</w:t>
      </w:r>
      <w:r w:rsidR="00B34A1F" w:rsidRPr="00B34A1F">
        <w:t>otrubní trasy</w:t>
      </w:r>
      <w:r w:rsidRPr="00B34A1F">
        <w:t xml:space="preserve"> </w:t>
      </w:r>
      <w:r w:rsidR="00DC6A37">
        <w:t>Kryry</w:t>
      </w:r>
      <w:r w:rsidR="00291E4A">
        <w:t xml:space="preserve"> - Třemošná</w:t>
      </w:r>
      <w:r w:rsidRPr="00B34A1F">
        <w:t>.</w:t>
      </w:r>
      <w:r w:rsidR="002F6183" w:rsidRPr="00B34A1F">
        <w:t xml:space="preserve"> </w:t>
      </w:r>
    </w:p>
    <w:p w:rsidR="00B34A1F" w:rsidRDefault="00B34A1F" w:rsidP="00B34A1F">
      <w:pPr>
        <w:pStyle w:val="Odstavec3"/>
      </w:pPr>
      <w:r>
        <w:t xml:space="preserve">Smluvní strany se </w:t>
      </w:r>
      <w:r w:rsidRPr="004B0A1B">
        <w:t>se dohodly, že postup prací se řídí dle Harmon</w:t>
      </w:r>
      <w:r>
        <w:t xml:space="preserve">ogramu plnění. Odstávka potrubí, </w:t>
      </w:r>
      <w:r w:rsidRPr="004B0A1B">
        <w:t>nesmí trvat více než 1</w:t>
      </w:r>
      <w:r w:rsidR="00DC6A37">
        <w:t>5</w:t>
      </w:r>
      <w:r w:rsidRPr="004B0A1B">
        <w:t xml:space="preserve"> kalendářních dnů a Smluvní strany předpokládají, že se uskuteční v termínu dle Harmonogramu plnění. Objednatel potvrdí písemně zde uvedený termín odstávky nebo určí jiný termín odstávky, vždy </w:t>
      </w:r>
      <w:r w:rsidRPr="00646EC6">
        <w:t>nejpozději 3 pracovní dny</w:t>
      </w:r>
      <w:r w:rsidRPr="004B0A1B">
        <w:t xml:space="preserve"> před zahájením plánované odstávky.</w:t>
      </w:r>
      <w:r>
        <w:t xml:space="preserve"> </w:t>
      </w:r>
    </w:p>
    <w:p w:rsidR="00B34A1F" w:rsidRDefault="00B34A1F" w:rsidP="00B34A1F">
      <w:pPr>
        <w:pStyle w:val="Odstavec4"/>
        <w:rPr>
          <w:color w:val="000000" w:themeColor="text1"/>
        </w:rPr>
      </w:pPr>
      <w:r>
        <w:rPr>
          <w:color w:val="000000" w:themeColor="text1"/>
        </w:rPr>
        <w:t xml:space="preserve">Objednatel </w:t>
      </w:r>
      <w:r>
        <w:t xml:space="preserve">si vyhrazuje právo nahlášené datum zahájení každé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B34A1F" w:rsidRPr="00C857F5" w:rsidRDefault="00B34A1F" w:rsidP="00B34A1F">
      <w:pPr>
        <w:pStyle w:val="Odstavec3"/>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opravované potrubí uvést do provozu. </w:t>
      </w:r>
      <w:r>
        <w:t xml:space="preserve">Po ukončení odstávky musí být potrubí schopno provozu, tj. být plně v souladu s technickými a legislativními požadavky, aby bylo možno zapojit potrubní trasu a provozovat ji k účelu, jemuž je určena. </w:t>
      </w:r>
    </w:p>
    <w:p w:rsidR="00B34A1F" w:rsidRPr="00C857F5" w:rsidRDefault="00B34A1F" w:rsidP="00B34A1F">
      <w:pPr>
        <w:pStyle w:val="Odstavec3"/>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7F3FC6" w:rsidRDefault="00B34A1F" w:rsidP="00B34A1F">
      <w:pPr>
        <w:pStyle w:val="Odstavec2"/>
      </w:pPr>
      <w:r>
        <w:t xml:space="preserve">Smluvní strany se dohodly, že </w:t>
      </w:r>
      <w:r>
        <w:rPr>
          <w:color w:val="000000" w:themeColor="text1"/>
        </w:rPr>
        <w:t>u</w:t>
      </w:r>
      <w:r w:rsidRPr="00C857F5">
        <w:rPr>
          <w:color w:val="000000" w:themeColor="text1"/>
        </w:rPr>
        <w:t xml:space="preserve"> </w:t>
      </w:r>
      <w:r w:rsidRPr="00C857F5">
        <w:t xml:space="preserve">každé </w:t>
      </w:r>
      <w:r>
        <w:t xml:space="preserve">další </w:t>
      </w:r>
      <w:r w:rsidRPr="00C857F5">
        <w:t xml:space="preserve">odstávky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xml:space="preserve">. Práce musí </w:t>
      </w:r>
      <w:r w:rsidR="00151809">
        <w:t xml:space="preserve">však </w:t>
      </w:r>
      <w:r>
        <w:t>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inertizaci s </w:t>
      </w:r>
      <w:r>
        <w:t>požární asistencí jednotky HZS</w:t>
      </w:r>
      <w:r w:rsidR="00006EFE">
        <w:t>.</w:t>
      </w:r>
    </w:p>
    <w:p w:rsidR="00006EFE" w:rsidRPr="00B26060" w:rsidRDefault="00006EFE" w:rsidP="00006EFE">
      <w:pPr>
        <w:pStyle w:val="Odstavec2"/>
      </w:pPr>
      <w:r>
        <w:t xml:space="preserve">Předběžný </w:t>
      </w:r>
      <w:r w:rsidRPr="00B26060">
        <w:t>Harmonogram plnění</w:t>
      </w:r>
      <w:r>
        <w:t xml:space="preserve"> je součástí Nabídky.</w:t>
      </w:r>
      <w:r w:rsidRPr="00F4269A">
        <w:t xml:space="preserve"> </w:t>
      </w:r>
      <w:r>
        <w:t xml:space="preserve">Aktualizovaný Harmonogram plnění ze strany Objednatele schválený </w:t>
      </w:r>
      <w:r w:rsidR="00151809">
        <w:t>tvoří</w:t>
      </w:r>
      <w:r>
        <w:t xml:space="preserve"> přílohu č. </w:t>
      </w:r>
      <w:r w:rsidR="003143C8">
        <w:t>1</w:t>
      </w:r>
      <w:r>
        <w:t xml:space="preserve"> této Smlouvy.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006EFE" w:rsidRDefault="00006EFE" w:rsidP="00006EFE">
      <w:pPr>
        <w:pStyle w:val="Odstavec3"/>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příslušného staveniště nebo pracoviště, průzkumné práce, zajištění přístupu ke všem místům opravy vad produktovodu (tj. na staveniště), schválení technologických postupů ze strany Objednatele, zahájení odstávky, ukončení odstávky, provedení zkoušek, protokolární předání Díla či jeho části, zpětné </w:t>
      </w:r>
      <w:r>
        <w:lastRenderedPageBreak/>
        <w:t>předání pozemků jejich vlastníkům/uživatelům, předání sítí provozovatelům, celkové předání Díla.</w:t>
      </w:r>
    </w:p>
    <w:p w:rsidR="00006EFE" w:rsidRDefault="00006EFE" w:rsidP="00A557C3">
      <w:pPr>
        <w:pStyle w:val="Odstavec3"/>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p>
    <w:p w:rsidR="00A557C3" w:rsidRPr="00A557C3" w:rsidRDefault="00A557C3" w:rsidP="00A557C3">
      <w:pPr>
        <w:pStyle w:val="Odstavec2"/>
        <w:rPr>
          <w:rFonts w:cs="Arial"/>
        </w:rPr>
      </w:pPr>
      <w:r w:rsidRPr="00A557C3">
        <w:rPr>
          <w:rFonts w:cs="Arial"/>
        </w:rPr>
        <w:t>Smluvní strany se dohodly, že pokud do doby plánované 1</w:t>
      </w:r>
      <w:r w:rsidR="00DC6A37">
        <w:rPr>
          <w:rFonts w:cs="Arial"/>
        </w:rPr>
        <w:t>5</w:t>
      </w:r>
      <w:r w:rsidRPr="00A557C3">
        <w:rPr>
          <w:rFonts w:cs="Arial"/>
        </w:rPr>
        <w:t xml:space="preserve">ti denní odstávky potrubí (viz ustanovení této Smlouvy) se na některé lokalitě místa plnění Díla vyskytne objektivní důvod, který není na straně Zhotovitele a který neumožní dílčí část Díla v průběhu odstávky zrealizovat a/nebo se v průběhu doby po uzavření Smlouvy vyskytne objektivní důvod, který je na straně Zhotovitele, a který přes prokazatelné vynaložení veškeré odborné péče Zhotovitele (tj. Zhotovitel musí v daném případě prokázat, že postupoval řádně a odborně a příčiny zpoždění prací nemohl svým jednáním ovlivnit), neumožní dílčí část Díla v průběhu odstávky zrealizovat, čímž bude zpožděno dokončení potřebných prací pro ukončení odstávky dle dohodnutého Harmonogramu plnění, zavazuje se Zhotovitel a Objednatel k oboustrannému projednání a podpisu dodatku k této Smlouvě, který umožní patřičné práce na dokončení potřebné části předmětu plnění v termínech, </w:t>
      </w:r>
      <w:r w:rsidR="00A34318">
        <w:rPr>
          <w:rFonts w:cs="Arial"/>
        </w:rPr>
        <w:t>do konce roku 2015</w:t>
      </w:r>
      <w:r w:rsidRPr="00A557C3">
        <w:rPr>
          <w:rFonts w:cs="Arial"/>
        </w:rPr>
        <w:t xml:space="preserve"> a </w:t>
      </w:r>
      <w:r w:rsidR="00D14A1F">
        <w:rPr>
          <w:rFonts w:cs="Arial"/>
        </w:rPr>
        <w:t xml:space="preserve">tyto práce </w:t>
      </w:r>
      <w:r w:rsidRPr="00A557C3">
        <w:rPr>
          <w:rFonts w:cs="Arial"/>
        </w:rPr>
        <w:t xml:space="preserve">budou fakturovány dle výkazu výměr uvedeného v Nabídce. V takovém případě pro nově dohodnuté odstávky platí obdobně </w:t>
      </w:r>
      <w:r w:rsidRPr="00646EC6">
        <w:rPr>
          <w:rFonts w:cs="Arial"/>
        </w:rPr>
        <w:t>ustanovení čl. 3.6 této</w:t>
      </w:r>
      <w:r w:rsidRPr="00A557C3">
        <w:rPr>
          <w:rFonts w:cs="Arial"/>
        </w:rPr>
        <w:t xml:space="preserve"> Smlouvy výše</w:t>
      </w:r>
      <w:r w:rsidR="00151809">
        <w:rPr>
          <w:rFonts w:cs="Arial"/>
        </w:rPr>
        <w:t>.</w:t>
      </w:r>
    </w:p>
    <w:p w:rsidR="002F6183" w:rsidRPr="00A557C3" w:rsidRDefault="002F6183" w:rsidP="002F6183">
      <w:pPr>
        <w:pStyle w:val="Odstavec2"/>
      </w:pPr>
      <w:r w:rsidRPr="00A557C3">
        <w:t>Přejímka</w:t>
      </w:r>
      <w:r w:rsidR="00151809">
        <w:t xml:space="preserve"> s</w:t>
      </w:r>
      <w:r w:rsidRPr="00A557C3">
        <w:t>taveniště</w:t>
      </w:r>
    </w:p>
    <w:p w:rsidR="002F6183" w:rsidRDefault="002F6183" w:rsidP="002F6183">
      <w:pPr>
        <w:pStyle w:val="Odstavec3"/>
      </w:pPr>
      <w:r w:rsidRPr="00A557C3">
        <w:t xml:space="preserve">Přejímka </w:t>
      </w:r>
      <w:r w:rsidR="00151809">
        <w:t>s</w:t>
      </w:r>
      <w:r w:rsidRPr="00A557C3">
        <w:t xml:space="preserve">taveniště proběhne </w:t>
      </w:r>
      <w:r w:rsidR="00A557C3">
        <w:t>jednorázově</w:t>
      </w:r>
      <w:r w:rsidRPr="00A557C3">
        <w:t>.</w:t>
      </w:r>
    </w:p>
    <w:p w:rsidR="00A557C3" w:rsidRPr="0060340F" w:rsidRDefault="00A557C3" w:rsidP="002F6183">
      <w:pPr>
        <w:pStyle w:val="Odstavec3"/>
        <w:rPr>
          <w:rFonts w:cs="Arial"/>
        </w:rPr>
      </w:pPr>
      <w:r w:rsidRPr="00A557C3">
        <w:rPr>
          <w:rFonts w:cs="Arial"/>
          <w:color w:val="000000" w:themeColor="text1"/>
        </w:rPr>
        <w:t xml:space="preserve">Nebude-li datum přejímky staveniště uvedeno v Harmonogramu plnění, platí den uvedený v písemné výzvě Objednatele ve smyslu </w:t>
      </w:r>
      <w:r w:rsidRPr="0060340F">
        <w:rPr>
          <w:rFonts w:cs="Arial"/>
          <w:color w:val="000000" w:themeColor="text1"/>
        </w:rPr>
        <w:t>čl. 11.1 VOP</w:t>
      </w:r>
    </w:p>
    <w:p w:rsidR="00A557C3" w:rsidRPr="00A557C3" w:rsidRDefault="00A557C3" w:rsidP="002F6183">
      <w:pPr>
        <w:pStyle w:val="Odstavec3"/>
      </w:pPr>
      <w:r w:rsidRPr="00A557C3">
        <w:rPr>
          <w:rFonts w:cs="Arial"/>
          <w:color w:val="000000" w:themeColor="text1"/>
        </w:rPr>
        <w:t xml:space="preserve">Zhotovitel </w:t>
      </w:r>
      <w:r w:rsidRPr="00A557C3">
        <w:rPr>
          <w:rFonts w:cs="Arial"/>
        </w:rPr>
        <w:t>je povinen započít s prováděním Díla po uzavření této Smlouvy v souladu s Harmonogramem plnění (práce „před odstávkou“)</w:t>
      </w:r>
    </w:p>
    <w:p w:rsidR="002F6183" w:rsidRPr="00A34318" w:rsidRDefault="00521FE0" w:rsidP="002F6183">
      <w:pPr>
        <w:pStyle w:val="Odstavec3"/>
      </w:pPr>
      <w:r w:rsidRPr="00521FE0">
        <w:t>Součást</w:t>
      </w:r>
      <w:r w:rsidR="00A557C3">
        <w:t xml:space="preserve">í předání a převzetí </w:t>
      </w:r>
      <w:r w:rsidR="00151809">
        <w:t>s</w:t>
      </w:r>
      <w:r w:rsidR="00A557C3">
        <w:t xml:space="preserve">taveniště, </w:t>
      </w:r>
      <w:r w:rsidRPr="00521FE0">
        <w:t xml:space="preserve">je i předání dokumentů stanovených obecně závaznými právními </w:t>
      </w:r>
      <w:r w:rsidRPr="00A557C3">
        <w:t xml:space="preserve">předpisy a níže uvedených dokumentů Objednatelem </w:t>
      </w:r>
      <w:r w:rsidRPr="003E7616">
        <w:t xml:space="preserve">Zhotoviteli, pokud nebyly tyto </w:t>
      </w:r>
      <w:r w:rsidRPr="00A34318">
        <w:t>dokumenty předány již dříve, a to:</w:t>
      </w:r>
    </w:p>
    <w:p w:rsidR="00A34318" w:rsidRPr="00A34318" w:rsidRDefault="00151809" w:rsidP="00521FE0">
      <w:pPr>
        <w:pStyle w:val="Odstavec3"/>
        <w:numPr>
          <w:ilvl w:val="2"/>
          <w:numId w:val="26"/>
        </w:numPr>
      </w:pPr>
      <w:r w:rsidRPr="00A34318">
        <w:t>v</w:t>
      </w:r>
      <w:r w:rsidR="003E7616" w:rsidRPr="00A34318">
        <w:t xml:space="preserve">ytyčovací schéma staveniště </w:t>
      </w:r>
    </w:p>
    <w:p w:rsidR="00521FE0" w:rsidRPr="00A557C3" w:rsidRDefault="00521FE0" w:rsidP="00521FE0">
      <w:pPr>
        <w:pStyle w:val="Odstavec3"/>
        <w:numPr>
          <w:ilvl w:val="2"/>
          <w:numId w:val="26"/>
        </w:numPr>
      </w:pPr>
      <w:r w:rsidRPr="00A557C3">
        <w:t>podm</w:t>
      </w:r>
      <w:r w:rsidRPr="00A34318">
        <w:rPr>
          <w:rFonts w:cs="Arial"/>
        </w:rPr>
        <w:t>í</w:t>
      </w:r>
      <w:r w:rsidRPr="00A557C3">
        <w:t>nky vztahuj</w:t>
      </w:r>
      <w:r w:rsidRPr="00A34318">
        <w:rPr>
          <w:rFonts w:cs="Arial"/>
        </w:rPr>
        <w:t>í</w:t>
      </w:r>
      <w:r w:rsidRPr="00A557C3">
        <w:t>c</w:t>
      </w:r>
      <w:r w:rsidRPr="00A34318">
        <w:rPr>
          <w:rFonts w:cs="Arial"/>
        </w:rPr>
        <w:t>í</w:t>
      </w:r>
      <w:r w:rsidRPr="00A557C3">
        <w:t xml:space="preserve"> se k ochran</w:t>
      </w:r>
      <w:r w:rsidRPr="00A34318">
        <w:rPr>
          <w:rFonts w:cs="Arial"/>
        </w:rPr>
        <w:t>ě</w:t>
      </w:r>
      <w:r w:rsidRPr="00A557C3">
        <w:t xml:space="preserve"> </w:t>
      </w:r>
      <w:r w:rsidRPr="00A34318">
        <w:rPr>
          <w:rFonts w:cs="Arial"/>
        </w:rPr>
        <w:t>ž</w:t>
      </w:r>
      <w:r w:rsidRPr="00A557C3">
        <w:t>ivotn</w:t>
      </w:r>
      <w:r w:rsidRPr="00A34318">
        <w:rPr>
          <w:rFonts w:cs="Arial"/>
        </w:rPr>
        <w:t>í</w:t>
      </w:r>
      <w:r w:rsidRPr="00A557C3">
        <w:t>ho prost</w:t>
      </w:r>
      <w:r w:rsidRPr="00A34318">
        <w:rPr>
          <w:rFonts w:cs="Arial"/>
        </w:rPr>
        <w:t>ř</w:t>
      </w:r>
      <w:r w:rsidRPr="00A557C3">
        <w:t>ed</w:t>
      </w:r>
      <w:r w:rsidRPr="00A34318">
        <w:rPr>
          <w:rFonts w:cs="Arial"/>
        </w:rPr>
        <w:t>í</w:t>
      </w:r>
      <w:r w:rsidRPr="00A557C3">
        <w:t xml:space="preserve"> (zejm</w:t>
      </w:r>
      <w:r w:rsidRPr="00A34318">
        <w:rPr>
          <w:rFonts w:cs="Arial"/>
        </w:rPr>
        <w:t>é</w:t>
      </w:r>
      <w:r w:rsidRPr="00A557C3">
        <w:t>na v ot</w:t>
      </w:r>
      <w:r w:rsidRPr="00A34318">
        <w:rPr>
          <w:rFonts w:cs="Arial"/>
        </w:rPr>
        <w:t>á</w:t>
      </w:r>
      <w:r w:rsidRPr="00A557C3">
        <w:t>zk</w:t>
      </w:r>
      <w:r w:rsidRPr="00A34318">
        <w:rPr>
          <w:rFonts w:cs="Arial"/>
        </w:rPr>
        <w:t>á</w:t>
      </w:r>
      <w:r w:rsidRPr="00A557C3">
        <w:t>ch zelen</w:t>
      </w:r>
      <w:r w:rsidRPr="00A34318">
        <w:rPr>
          <w:rFonts w:cs="Arial"/>
        </w:rPr>
        <w:t>ě</w:t>
      </w:r>
      <w:r w:rsidRPr="00A557C3">
        <w:t>, manipulace s odpady, odvod zne</w:t>
      </w:r>
      <w:r w:rsidRPr="00A34318">
        <w:rPr>
          <w:rFonts w:cs="Arial"/>
        </w:rPr>
        <w:t>č</w:t>
      </w:r>
      <w:r w:rsidRPr="00A557C3">
        <w:t>i</w:t>
      </w:r>
      <w:r w:rsidRPr="00A34318">
        <w:rPr>
          <w:rFonts w:cs="Arial"/>
        </w:rPr>
        <w:t>š</w:t>
      </w:r>
      <w:r w:rsidRPr="00A557C3">
        <w:t>t</w:t>
      </w:r>
      <w:r w:rsidRPr="00A34318">
        <w:rPr>
          <w:rFonts w:cs="Arial"/>
        </w:rPr>
        <w:t>ě</w:t>
      </w:r>
      <w:r w:rsidRPr="00A557C3">
        <w:t>n</w:t>
      </w:r>
      <w:r w:rsidRPr="00A34318">
        <w:rPr>
          <w:rFonts w:cs="Arial"/>
        </w:rPr>
        <w:t>ý</w:t>
      </w:r>
      <w:r w:rsidRPr="00A557C3">
        <w:t>ch vod apod.),</w:t>
      </w:r>
    </w:p>
    <w:p w:rsidR="00521FE0" w:rsidRPr="00A24ED3" w:rsidRDefault="00521FE0" w:rsidP="00521FE0">
      <w:pPr>
        <w:pStyle w:val="Odstavec3"/>
        <w:numPr>
          <w:ilvl w:val="2"/>
          <w:numId w:val="26"/>
        </w:numPr>
      </w:pPr>
      <w:r w:rsidRPr="003E7616">
        <w:t>doklady o vyt</w:t>
      </w:r>
      <w:r w:rsidRPr="003E7616">
        <w:rPr>
          <w:rFonts w:cs="Arial"/>
        </w:rPr>
        <w:t>ýč</w:t>
      </w:r>
      <w:r w:rsidRPr="003E7616">
        <w:t>en</w:t>
      </w:r>
      <w:r w:rsidRPr="003E7616">
        <w:rPr>
          <w:rFonts w:cs="Arial"/>
        </w:rPr>
        <w:t>í</w:t>
      </w:r>
      <w:r w:rsidRPr="003E7616">
        <w:t xml:space="preserve"> st</w:t>
      </w:r>
      <w:r w:rsidRPr="003E7616">
        <w:rPr>
          <w:rFonts w:cs="Arial"/>
        </w:rPr>
        <w:t>á</w:t>
      </w:r>
      <w:r w:rsidRPr="003E7616">
        <w:t>vaj</w:t>
      </w:r>
      <w:r w:rsidRPr="003E7616">
        <w:rPr>
          <w:rFonts w:cs="Arial"/>
        </w:rPr>
        <w:t>í</w:t>
      </w:r>
      <w:r w:rsidRPr="003E7616">
        <w:t>c</w:t>
      </w:r>
      <w:r w:rsidRPr="003E7616">
        <w:rPr>
          <w:rFonts w:cs="Arial"/>
        </w:rPr>
        <w:t>í</w:t>
      </w:r>
      <w:r w:rsidRPr="003E7616">
        <w:t>ch in</w:t>
      </w:r>
      <w:r w:rsidRPr="003E7616">
        <w:rPr>
          <w:rFonts w:cs="Arial"/>
        </w:rPr>
        <w:t>ž</w:t>
      </w:r>
      <w:r w:rsidRPr="003E7616">
        <w:t>en</w:t>
      </w:r>
      <w:r w:rsidRPr="003E7616">
        <w:rPr>
          <w:rFonts w:cs="Arial"/>
        </w:rPr>
        <w:t>ý</w:t>
      </w:r>
      <w:r w:rsidRPr="003E7616">
        <w:t>rsk</w:t>
      </w:r>
      <w:r w:rsidRPr="003E7616">
        <w:rPr>
          <w:rFonts w:cs="Arial"/>
        </w:rPr>
        <w:t>ý</w:t>
      </w:r>
      <w:r w:rsidRPr="003E7616">
        <w:t>ch s</w:t>
      </w:r>
      <w:r w:rsidRPr="003E7616">
        <w:rPr>
          <w:rFonts w:cs="Arial"/>
        </w:rPr>
        <w:t>í</w:t>
      </w:r>
      <w:r w:rsidRPr="003E7616">
        <w:t>t</w:t>
      </w:r>
      <w:r w:rsidRPr="003E7616">
        <w:rPr>
          <w:rFonts w:cs="Arial"/>
        </w:rPr>
        <w:t>í</w:t>
      </w:r>
      <w:r w:rsidRPr="003E7616">
        <w:t xml:space="preserve"> nach</w:t>
      </w:r>
      <w:r w:rsidRPr="003E7616">
        <w:rPr>
          <w:rFonts w:cs="Arial"/>
        </w:rPr>
        <w:t>á</w:t>
      </w:r>
      <w:r w:rsidRPr="003E7616">
        <w:t>zej</w:t>
      </w:r>
      <w:r w:rsidRPr="003E7616">
        <w:rPr>
          <w:rFonts w:cs="Arial"/>
        </w:rPr>
        <w:t>í</w:t>
      </w:r>
      <w:r w:rsidRPr="003E7616">
        <w:t>c</w:t>
      </w:r>
      <w:r w:rsidRPr="003E7616">
        <w:rPr>
          <w:rFonts w:cs="Arial"/>
        </w:rPr>
        <w:t>í</w:t>
      </w:r>
      <w:r w:rsidRPr="003E7616">
        <w:t xml:space="preserve">ch se v prostoru </w:t>
      </w:r>
      <w:r w:rsidR="00A557C3" w:rsidRPr="00A24ED3">
        <w:t>s</w:t>
      </w:r>
      <w:r w:rsidR="003E7616" w:rsidRPr="00A24ED3">
        <w:t>t</w:t>
      </w:r>
      <w:r w:rsidRPr="00A24ED3">
        <w:t>aveni</w:t>
      </w:r>
      <w:r w:rsidRPr="00A24ED3">
        <w:rPr>
          <w:rFonts w:cs="Arial"/>
        </w:rPr>
        <w:t>š</w:t>
      </w:r>
      <w:r w:rsidRPr="00A24ED3">
        <w:t>t</w:t>
      </w:r>
      <w:r w:rsidRPr="00A24ED3">
        <w:rPr>
          <w:rFonts w:cs="Arial"/>
        </w:rPr>
        <w:t>ě</w:t>
      </w:r>
      <w:r w:rsidRPr="00A24ED3">
        <w:t>, p</w:t>
      </w:r>
      <w:r w:rsidRPr="00A24ED3">
        <w:rPr>
          <w:rFonts w:cs="Arial"/>
        </w:rPr>
        <w:t>ří</w:t>
      </w:r>
      <w:r w:rsidRPr="00A24ED3">
        <w:t>padn</w:t>
      </w:r>
      <w:r w:rsidRPr="00A24ED3">
        <w:rPr>
          <w:rFonts w:cs="Arial"/>
        </w:rPr>
        <w:t>ě</w:t>
      </w:r>
      <w:r w:rsidRPr="00A24ED3">
        <w:t xml:space="preserve"> i na pozemc</w:t>
      </w:r>
      <w:r w:rsidRPr="00A24ED3">
        <w:rPr>
          <w:rFonts w:cs="Arial"/>
        </w:rPr>
        <w:t>í</w:t>
      </w:r>
      <w:r w:rsidRPr="00A24ED3">
        <w:t>ch p</w:t>
      </w:r>
      <w:r w:rsidRPr="00A24ED3">
        <w:rPr>
          <w:rFonts w:cs="Arial"/>
        </w:rPr>
        <w:t>ř</w:t>
      </w:r>
      <w:r w:rsidRPr="00A24ED3">
        <w:t>ilehlých, které budou prováděním Díla dotčeny, včetně podmínek správců nebo vlastníků těchto sítí,</w:t>
      </w:r>
    </w:p>
    <w:p w:rsidR="003E7616" w:rsidRPr="00A24ED3" w:rsidRDefault="003E7616" w:rsidP="003E7616">
      <w:pPr>
        <w:pStyle w:val="Odstavec3"/>
        <w:rPr>
          <w:rFonts w:cs="Arial"/>
        </w:rPr>
      </w:pPr>
      <w:r w:rsidRPr="00A24ED3">
        <w:rPr>
          <w:rFonts w:cs="Arial"/>
          <w:color w:val="000000" w:themeColor="text1"/>
        </w:rPr>
        <w:t>Zhotovitel je oprávněn používat staveniště pouze pro účely související s prováděním Díla</w:t>
      </w:r>
      <w:r w:rsidR="00817E17">
        <w:rPr>
          <w:rFonts w:cs="Arial"/>
          <w:color w:val="000000" w:themeColor="text1"/>
        </w:rPr>
        <w:t>.</w:t>
      </w:r>
    </w:p>
    <w:p w:rsidR="00521FE0" w:rsidRPr="00A24ED3" w:rsidRDefault="00521FE0" w:rsidP="00521FE0">
      <w:pPr>
        <w:pStyle w:val="Odstavec3"/>
      </w:pPr>
      <w:r w:rsidRPr="00A24ED3">
        <w:t xml:space="preserve">Zhotovitel je povinen předat vyklizené </w:t>
      </w:r>
      <w:r w:rsidR="00151809" w:rsidRPr="00A24ED3">
        <w:t>s</w:t>
      </w:r>
      <w:r w:rsidRPr="00A24ED3">
        <w:t xml:space="preserve">taveniště bez vad ve lhůtě </w:t>
      </w:r>
      <w:r w:rsidR="003E7616" w:rsidRPr="00A24ED3">
        <w:t>uvedené v Harmonogramu plnění, nejpozději v den finální přejímky</w:t>
      </w:r>
      <w:r w:rsidRPr="00A24ED3">
        <w:t xml:space="preserve"> Díla.</w:t>
      </w:r>
    </w:p>
    <w:p w:rsidR="00A24ED3" w:rsidRPr="003E7616" w:rsidRDefault="00A24ED3" w:rsidP="00A24ED3">
      <w:pPr>
        <w:pStyle w:val="Odstavec3"/>
        <w:numPr>
          <w:ilvl w:val="0"/>
          <w:numId w:val="0"/>
        </w:numPr>
        <w:ind w:left="1134"/>
      </w:pPr>
    </w:p>
    <w:p w:rsidR="005C5D01" w:rsidRDefault="005C5D01" w:rsidP="00280022">
      <w:pPr>
        <w:pStyle w:val="lnek"/>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4D6A21" w:rsidRPr="00E45F9F" w:rsidRDefault="003E7616" w:rsidP="0060340F">
      <w:pPr>
        <w:ind w:left="283" w:firstLine="284"/>
        <w:rPr>
          <w:b/>
        </w:rPr>
      </w:pPr>
      <w:r>
        <w:rPr>
          <w:szCs w:val="20"/>
        </w:rPr>
        <w:tab/>
      </w:r>
      <w:r>
        <w:tab/>
      </w:r>
      <w:r>
        <w:tab/>
      </w:r>
      <w:r>
        <w:tab/>
      </w:r>
      <w:r>
        <w:tab/>
      </w:r>
      <w:r>
        <w:tab/>
      </w:r>
      <w:r w:rsidR="006320AD" w:rsidRPr="006320AD">
        <w:rPr>
          <w:b/>
          <w:highlight w:val="yellow"/>
        </w:rPr>
        <w:t>…………………</w:t>
      </w:r>
      <w:r w:rsidRPr="00E45F9F">
        <w:rPr>
          <w:b/>
        </w:rPr>
        <w:t>,- Kč bez DPH</w:t>
      </w:r>
      <w:r w:rsidR="004D6A21" w:rsidRPr="00E45F9F">
        <w:rPr>
          <w:b/>
        </w:rPr>
        <w:t xml:space="preserve"> </w:t>
      </w:r>
    </w:p>
    <w:p w:rsidR="003E7616" w:rsidRPr="00E45F9F" w:rsidRDefault="004D6A21" w:rsidP="003E7616">
      <w:pPr>
        <w:ind w:left="852" w:firstLine="284"/>
        <w:rPr>
          <w:i/>
        </w:rPr>
      </w:pPr>
      <w:r w:rsidRPr="00E45F9F">
        <w:rPr>
          <w:i/>
        </w:rPr>
        <w:t xml:space="preserve">(slovy </w:t>
      </w:r>
      <w:r w:rsidR="006320AD">
        <w:rPr>
          <w:i/>
          <w:highlight w:val="yellow"/>
        </w:rPr>
        <w:t>……………………..</w:t>
      </w:r>
      <w:r w:rsidR="00E45F9F" w:rsidRPr="006320AD">
        <w:rPr>
          <w:i/>
          <w:highlight w:val="yellow"/>
        </w:rPr>
        <w:t>korun</w:t>
      </w:r>
      <w:r w:rsidR="00E45F9F" w:rsidRPr="00E45F9F">
        <w:rPr>
          <w:i/>
        </w:rPr>
        <w:t xml:space="preserve"> českých</w:t>
      </w:r>
      <w:r w:rsidRPr="00E45F9F">
        <w:rPr>
          <w:i/>
        </w:rPr>
        <w:t>)</w:t>
      </w:r>
      <w:r w:rsidR="00761E2C">
        <w:rPr>
          <w:i/>
        </w:rPr>
        <w:t xml:space="preserve"> bez DPH</w:t>
      </w:r>
    </w:p>
    <w:p w:rsidR="005C5D01" w:rsidRPr="005C5D01" w:rsidRDefault="005C5D01" w:rsidP="003E7616">
      <w:r w:rsidRPr="005C5D01">
        <w:t>(dále a výše jen „</w:t>
      </w:r>
      <w:r w:rsidRPr="005C5D01">
        <w:rPr>
          <w:i/>
        </w:rPr>
        <w:t>Cena díla</w:t>
      </w:r>
      <w:r w:rsidRPr="005C5D01">
        <w:t>“).</w:t>
      </w:r>
    </w:p>
    <w:p w:rsidR="005C5D01" w:rsidRDefault="005C5D01" w:rsidP="005C5D01">
      <w:pPr>
        <w:pStyle w:val="Odstavec2"/>
      </w:pPr>
      <w:r w:rsidRPr="005C5D01">
        <w:t>K Ceně díla bude při fakturaci připočtena DPH v zákonné výši.</w:t>
      </w:r>
    </w:p>
    <w:p w:rsidR="00DC1769" w:rsidRPr="004C11EB" w:rsidRDefault="00DC1769" w:rsidP="005C5D01">
      <w:pPr>
        <w:pStyle w:val="Odstavec2"/>
        <w:rPr>
          <w:rFonts w:cs="Arial"/>
        </w:rPr>
      </w:pPr>
      <w:r>
        <w:rPr>
          <w:rFonts w:cs="Arial"/>
          <w:color w:val="000000" w:themeColor="text1"/>
        </w:rPr>
        <w:t>Podkladem pro stanovení Ceny díla je výkaz výměr – položkový rozpočet tvořící nedílnou součást Nabídky.</w:t>
      </w:r>
    </w:p>
    <w:p w:rsidR="00FA21F7" w:rsidRPr="00FA21F7" w:rsidRDefault="00FA21F7" w:rsidP="00FA21F7">
      <w:pPr>
        <w:pStyle w:val="Odstavec2"/>
      </w:pPr>
      <w:r w:rsidRPr="00C74D5D">
        <w:lastRenderedPageBreak/>
        <w:t>Nabídka, na je</w:t>
      </w:r>
      <w:r w:rsidRPr="006042EA">
        <w:t xml:space="preserve">jímž základě </w:t>
      </w:r>
      <w:r>
        <w:t>je sjednána</w:t>
      </w:r>
      <w:r w:rsidRPr="006042EA">
        <w:t xml:space="preserve"> C</w:t>
      </w:r>
      <w:r w:rsidRPr="00C74D5D">
        <w:t>ena díla, má povahu úplného a závazného rozpočtu ve smyslu ust</w:t>
      </w:r>
      <w:r>
        <w:t>anovení § 2621 zákona č. 89/2012</w:t>
      </w:r>
      <w:r w:rsidRPr="00C74D5D">
        <w:t xml:space="preserve"> Sb., obč</w:t>
      </w:r>
      <w:r>
        <w:t>anský zákoník, v platném znění.</w:t>
      </w:r>
    </w:p>
    <w:p w:rsidR="004D6A21" w:rsidRPr="004D6A21" w:rsidRDefault="004D6A21" w:rsidP="005C5D01">
      <w:pPr>
        <w:pStyle w:val="Odstavec2"/>
        <w:rPr>
          <w:rFonts w:cs="Arial"/>
        </w:rPr>
      </w:pPr>
      <w:r w:rsidRPr="004D6A21">
        <w:rPr>
          <w:rFonts w:cs="Arial"/>
          <w:color w:val="000000" w:themeColor="text1"/>
        </w:rPr>
        <w:t xml:space="preserve">Cena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F5574D">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D6A21" w:rsidRPr="004D6A21" w:rsidRDefault="004D6A21" w:rsidP="00FF2013">
      <w:pPr>
        <w:pStyle w:val="Odstavec2"/>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w:t>
      </w:r>
      <w:r w:rsidR="006320AD">
        <w:rPr>
          <w:rFonts w:cs="Arial"/>
          <w:color w:val="000000" w:themeColor="text1"/>
        </w:rPr>
        <w:t>ní z důvodů provozu Objednatele,</w:t>
      </w:r>
      <w:r w:rsidRPr="004D6A21">
        <w:rPr>
          <w:rFonts w:cs="Arial"/>
          <w:color w:val="000000" w:themeColor="text1"/>
        </w:rPr>
        <w:t xml:space="preserve">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4D6A21" w:rsidRPr="004D6A21" w:rsidRDefault="004D6A21" w:rsidP="005C5D01">
      <w:pPr>
        <w:pStyle w:val="Odstavec2"/>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4D6A21" w:rsidRPr="004D6A21" w:rsidRDefault="004D6A21" w:rsidP="005C5D01">
      <w:pPr>
        <w:pStyle w:val="Odstavec2"/>
        <w:rPr>
          <w:rFonts w:cs="Arial"/>
        </w:rPr>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F5574D">
        <w:rPr>
          <w:rFonts w:cs="Arial"/>
          <w:color w:val="000000" w:themeColor="text1"/>
        </w:rPr>
        <w:t>4.1</w:t>
      </w:r>
      <w:r w:rsidRPr="004D6A21">
        <w:rPr>
          <w:rFonts w:cs="Arial"/>
          <w:color w:val="000000" w:themeColor="text1"/>
        </w:rPr>
        <w:fldChar w:fldCharType="end"/>
      </w:r>
      <w:r w:rsidR="00FF2013">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p>
    <w:p w:rsidR="004D6A21" w:rsidRPr="004C11EB" w:rsidRDefault="004D6A21" w:rsidP="005C5D01">
      <w:pPr>
        <w:pStyle w:val="Odstavec2"/>
      </w:pPr>
      <w:r w:rsidRPr="004D6A21">
        <w:rPr>
          <w:rFonts w:cs="Arial"/>
          <w:color w:val="000000" w:themeColor="text1"/>
        </w:rPr>
        <w:t>Pro oceňování Víceprací</w:t>
      </w:r>
      <w:r w:rsidR="00DC1769">
        <w:rPr>
          <w:rFonts w:cs="Arial"/>
          <w:color w:val="000000" w:themeColor="text1"/>
        </w:rPr>
        <w:t xml:space="preserve"> se užije</w:t>
      </w:r>
      <w:r w:rsidRPr="004D6A21">
        <w:rPr>
          <w:rFonts w:cs="Arial"/>
          <w:color w:val="000000" w:themeColor="text1"/>
        </w:rPr>
        <w:t xml:space="preserve"> postup podle článku </w:t>
      </w:r>
      <w:r w:rsidRPr="0060340F">
        <w:rPr>
          <w:rFonts w:cs="Arial"/>
          <w:color w:val="000000" w:themeColor="text1"/>
        </w:rPr>
        <w:t>5.</w:t>
      </w:r>
      <w:r w:rsidR="00DC1769" w:rsidRPr="0060340F">
        <w:rPr>
          <w:rFonts w:cs="Arial"/>
          <w:color w:val="000000" w:themeColor="text1"/>
        </w:rPr>
        <w:t>6</w:t>
      </w:r>
      <w:r w:rsidRPr="0060340F">
        <w:rPr>
          <w:rFonts w:cs="Arial"/>
          <w:color w:val="000000" w:themeColor="text1"/>
        </w:rPr>
        <w:t xml:space="preserve"> VOP</w:t>
      </w:r>
      <w:r w:rsidR="00DC1769" w:rsidRPr="0060340F">
        <w:rPr>
          <w:rFonts w:cs="Arial"/>
          <w:color w:val="000000" w:themeColor="text1"/>
        </w:rPr>
        <w:t>, tj. v případě, že nelze Vícepráce ocenit dle výkazu výměr – položkového rozpočtu uvedeného v Nabídce,</w:t>
      </w:r>
      <w:r w:rsidRPr="0060340F">
        <w:rPr>
          <w:rFonts w:cs="Arial"/>
          <w:color w:val="000000" w:themeColor="text1"/>
        </w:rPr>
        <w:t xml:space="preserve"> bude </w:t>
      </w:r>
      <w:r w:rsidR="00DC1769" w:rsidRPr="0060340F">
        <w:rPr>
          <w:rFonts w:cs="Arial"/>
          <w:color w:val="000000" w:themeColor="text1"/>
        </w:rPr>
        <w:t xml:space="preserve">ocenění stanoveno dohodou stran, příp. bude </w:t>
      </w:r>
      <w:r w:rsidRPr="0060340F">
        <w:rPr>
          <w:rFonts w:cs="Arial"/>
          <w:color w:val="000000" w:themeColor="text1"/>
        </w:rPr>
        <w:t>použit sborník doporučených cen ÚRS</w:t>
      </w:r>
      <w:r w:rsidRPr="0060340F">
        <w:rPr>
          <w:rFonts w:ascii="Times New Roman" w:hAnsi="Times New Roman"/>
          <w:color w:val="000000" w:themeColor="text1"/>
        </w:rPr>
        <w:t>.</w:t>
      </w:r>
    </w:p>
    <w:p w:rsidR="00FA21F7" w:rsidRPr="0060340F" w:rsidRDefault="00FA21F7" w:rsidP="00FA21F7">
      <w:pPr>
        <w:pStyle w:val="Odstavec2"/>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5C5D01" w:rsidRPr="0060340F" w:rsidRDefault="005C5D01" w:rsidP="00280022">
      <w:pPr>
        <w:pStyle w:val="lnek"/>
      </w:pPr>
      <w:r w:rsidRPr="0060340F">
        <w:t xml:space="preserve">Platební </w:t>
      </w:r>
      <w:r w:rsidRPr="0060340F">
        <w:rPr>
          <w:rFonts w:eastAsiaTheme="minorEastAsia"/>
        </w:rPr>
        <w:t>podmínky</w:t>
      </w:r>
    </w:p>
    <w:p w:rsidR="005C5D01" w:rsidRPr="0060340F" w:rsidRDefault="005C5D01" w:rsidP="005C5D01">
      <w:pPr>
        <w:pStyle w:val="Odstavec2"/>
      </w:pPr>
      <w:r w:rsidRPr="0060340F">
        <w:t>Cena díla bude Objednatelem:</w:t>
      </w:r>
    </w:p>
    <w:p w:rsidR="005C5D01" w:rsidRPr="0060340F" w:rsidRDefault="005C5D01" w:rsidP="005C5D01">
      <w:pPr>
        <w:pStyle w:val="Odstavec2"/>
        <w:numPr>
          <w:ilvl w:val="0"/>
          <w:numId w:val="0"/>
        </w:numPr>
        <w:ind w:left="567"/>
      </w:pPr>
      <w:r w:rsidRPr="0060340F">
        <w:t>uhrazena jednorázově po řádném a úplném dokončení celého Díla</w:t>
      </w:r>
      <w:r w:rsidR="00E67A2A" w:rsidRPr="0060340F">
        <w:t xml:space="preserve"> (všech částí)</w:t>
      </w:r>
      <w:r w:rsidRPr="0060340F">
        <w:t>, na základě faktury – daňového dokladu (dále jen „</w:t>
      </w:r>
      <w:r w:rsidRPr="0060340F">
        <w:rPr>
          <w:b/>
          <w:i/>
        </w:rPr>
        <w:t>faktura</w:t>
      </w:r>
      <w:r w:rsidRPr="0060340F">
        <w:t xml:space="preserve">“) vystavené po předání a převzetí Díla, o kterém </w:t>
      </w:r>
      <w:r w:rsidR="00E00091" w:rsidRPr="0060340F">
        <w:t xml:space="preserve">bude sepsán Protokol o předání </w:t>
      </w:r>
      <w:r w:rsidRPr="0060340F">
        <w:t>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E45F9F" w:rsidRDefault="00E00091" w:rsidP="00E45F9F">
      <w:pPr>
        <w:pStyle w:val="Odstavec2"/>
        <w:numPr>
          <w:ilvl w:val="0"/>
          <w:numId w:val="0"/>
        </w:numPr>
        <w:tabs>
          <w:tab w:val="num" w:pos="1134"/>
        </w:tabs>
        <w:ind w:left="1134"/>
      </w:pPr>
      <w:r>
        <w:t xml:space="preserve">v elektronické podobě:  z elektronické adresy Zhotovitele: </w:t>
      </w:r>
    </w:p>
    <w:p w:rsidR="00E00091" w:rsidRDefault="00E00091" w:rsidP="00E00091">
      <w:pPr>
        <w:pStyle w:val="Odstavec2"/>
        <w:numPr>
          <w:ilvl w:val="0"/>
          <w:numId w:val="0"/>
        </w:numPr>
        <w:ind w:left="567"/>
      </w:pPr>
      <w:r>
        <w:t xml:space="preserve">                                             na e-mailovou adresu Objednatele: </w:t>
      </w:r>
      <w:hyperlink r:id="rId18" w:history="1">
        <w:r w:rsidRPr="0066611B">
          <w:rPr>
            <w:rStyle w:val="Hypertextovodkaz"/>
          </w:rPr>
          <w:t>cepro_DF@ceproas.cz</w:t>
        </w:r>
      </w:hyperlink>
      <w:r>
        <w:t>.</w:t>
      </w:r>
    </w:p>
    <w:p w:rsidR="006320AD" w:rsidRDefault="006320AD" w:rsidP="00E00091">
      <w:pPr>
        <w:pStyle w:val="Odstavec2"/>
      </w:pPr>
      <w:r>
        <w:t xml:space="preserve">V případě, že </w:t>
      </w:r>
      <w:r w:rsidR="00761E2C">
        <w:t>Z</w:t>
      </w:r>
      <w:r>
        <w:t xml:space="preserve">hotovitel bude mít zájem vystavit a doručit </w:t>
      </w:r>
      <w:r w:rsidR="00761E2C">
        <w:t>O</w:t>
      </w:r>
      <w:r>
        <w:t xml:space="preserve">bjednateli fakturu v elektronické verzi, bude mezi stranami uzavřena samostatná dohoda o elektronické fakturaci, kde </w:t>
      </w:r>
      <w:r w:rsidR="00761E2C">
        <w:t>S</w:t>
      </w:r>
      <w:r>
        <w:t>mluvní strany ujednají bližší náležitosti veškerých tím dotčených dokumentů</w:t>
      </w:r>
      <w:r w:rsidR="00761E2C">
        <w:t>.</w:t>
      </w:r>
    </w:p>
    <w:p w:rsidR="00E00091" w:rsidRDefault="00E00091" w:rsidP="00E00091">
      <w:pPr>
        <w:pStyle w:val="Odstavec2"/>
      </w:pPr>
      <w:r w:rsidRPr="00E00091">
        <w:t xml:space="preserve">Každá faktura dle této Smlouvy je splatná do </w:t>
      </w:r>
      <w:r w:rsidR="00D1726A">
        <w:t>30</w:t>
      </w:r>
      <w:r w:rsidRPr="00E00091">
        <w:t xml:space="preserve"> dnů od jejího doručení Objednateli</w:t>
      </w:r>
      <w:r>
        <w:t>.</w:t>
      </w:r>
      <w:r w:rsidR="00936E52">
        <w:rPr>
          <w:rFonts w:ascii="Times New Roman" w:hAnsi="Times New Roman"/>
          <w:color w:val="000000" w:themeColor="text1"/>
        </w:rPr>
        <w:t xml:space="preserve"> </w:t>
      </w:r>
      <w:r w:rsidR="00936E52" w:rsidRPr="00D433B9">
        <w:rPr>
          <w:rFonts w:cs="Arial"/>
        </w:rPr>
        <w:t xml:space="preserve">Faktura musí být jednoznačně identifikovatelná (uvedením čísla </w:t>
      </w:r>
      <w:r w:rsidR="00761E2C">
        <w:rPr>
          <w:rFonts w:cs="Arial"/>
        </w:rPr>
        <w:t>S</w:t>
      </w:r>
      <w:r w:rsidR="00936E52" w:rsidRPr="00D433B9">
        <w:rPr>
          <w:rFonts w:cs="Arial"/>
        </w:rPr>
        <w:t xml:space="preserve">mlouvy, názvu stavby, čísla investiční akce, eventuálně další údaje vyžádané </w:t>
      </w:r>
      <w:r w:rsidR="00936E52">
        <w:rPr>
          <w:rFonts w:cs="Arial"/>
        </w:rPr>
        <w:t>O</w:t>
      </w:r>
      <w:r w:rsidR="00936E52" w:rsidRPr="00D433B9">
        <w:rPr>
          <w:rFonts w:cs="Arial"/>
        </w:rPr>
        <w:t>bjednatelem). Na faktuře musí být uvedeno číslo objednávky</w:t>
      </w:r>
      <w:r w:rsidR="00936E52" w:rsidRPr="00D433B9">
        <w:rPr>
          <w:rFonts w:cs="Arial"/>
          <w:b/>
        </w:rPr>
        <w:t xml:space="preserve"> </w:t>
      </w:r>
      <w:r w:rsidR="00936E52">
        <w:rPr>
          <w:rFonts w:cs="Arial"/>
          <w:b/>
        </w:rPr>
        <w:t>………………………….</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FA21F7" w:rsidRDefault="00A42E42" w:rsidP="00A42E42">
      <w:pPr>
        <w:pStyle w:val="Odstavec2"/>
      </w:pPr>
      <w:r w:rsidRPr="00B26060">
        <w:t>Převzetí Díla bude provedeno</w:t>
      </w:r>
      <w:r>
        <w:t xml:space="preserve"> v rozsahu a způsobem stanoveným platnými předpisy, touto Smlouvou a jejími nedílnými součástmi po dokončení Díla jako celku a bude stvrzeno písemným Protokolem o předání a převzetí.</w:t>
      </w:r>
    </w:p>
    <w:p w:rsidR="00A42E42" w:rsidRDefault="00761E2C" w:rsidP="00FA21F7">
      <w:pPr>
        <w:pStyle w:val="Odstavec3"/>
      </w:pPr>
      <w:r>
        <w:lastRenderedPageBreak/>
        <w:t xml:space="preserve">Smluvní strany se dohodly, že Dílo může dle dohody Smluvních stran být předáno a převzato i po částech, které jsou samostatně </w:t>
      </w:r>
      <w:r w:rsidR="00FA21F7">
        <w:t xml:space="preserve">funkční a </w:t>
      </w:r>
      <w:r>
        <w:t>provozovatelné</w:t>
      </w:r>
      <w:r w:rsidR="00FB5DBA">
        <w:t xml:space="preserve">, tj. </w:t>
      </w:r>
      <w:r w:rsidR="00FB5DBA" w:rsidRPr="00D16CAC">
        <w:rPr>
          <w:rFonts w:cs="Arial"/>
          <w:color w:val="000000" w:themeColor="text1"/>
        </w:rPr>
        <w:t xml:space="preserve">Dílo </w:t>
      </w:r>
      <w:r w:rsidR="00FB5DBA">
        <w:rPr>
          <w:rFonts w:cs="Arial"/>
          <w:color w:val="000000" w:themeColor="text1"/>
        </w:rPr>
        <w:t xml:space="preserve">může být předáno a </w:t>
      </w:r>
      <w:r w:rsidR="00FB5DBA" w:rsidRPr="00D16CAC">
        <w:rPr>
          <w:rFonts w:cs="Arial"/>
          <w:color w:val="000000" w:themeColor="text1"/>
        </w:rPr>
        <w:t xml:space="preserve">přejímáno i po samostatně funkčních částech </w:t>
      </w:r>
      <w:r w:rsidR="00FB5DBA" w:rsidRPr="00D16CAC">
        <w:rPr>
          <w:rFonts w:cs="Arial"/>
        </w:rPr>
        <w:t>Díla, bude-li část Díla řádně provedena co do funkčnosti, provozuschopnosti, kompletnosti, objemu i jakosti v souladu s touto Smlouvou a předá-li Zhotovitel veškerou dokumentaci a doklady podle podmínek této Smlouvy. V případě převzetí Díla po částech budou při přejímce dotčené části Díla Smluvní strany postupovat obdobně dle podmínek stanovených touto Smlouvou</w:t>
      </w:r>
      <w:r w:rsidR="00FB5DBA">
        <w:rPr>
          <w:rFonts w:cs="Arial"/>
        </w:rPr>
        <w:t>.</w:t>
      </w:r>
      <w:r w:rsidR="00FB5DBA" w:rsidRPr="00D16CAC">
        <w:rPr>
          <w:rFonts w:cs="Arial"/>
        </w:rPr>
        <w:t xml:space="preserve"> Objednatel je oprávněn i po převzetí dílčí samostatně funkční části Díla zahájit provoz dotčených zařízení, dílčí převzetí Díla však nemá účinek na záruku sjednanou dle této Smlouvy</w:t>
      </w:r>
      <w:r w:rsidR="00FB5DBA">
        <w:rPr>
          <w:rFonts w:cs="Arial"/>
        </w:rPr>
        <w:t>.</w:t>
      </w:r>
      <w:r>
        <w:t xml:space="preserve"> </w:t>
      </w:r>
      <w:r w:rsidR="00FA21F7">
        <w:t>T</w:t>
      </w:r>
      <w:r>
        <w:t>ato skutečnost musí být v takovém případě zapracována v Harmonogramu plnění</w:t>
      </w:r>
      <w:r w:rsidR="00FB5DBA">
        <w:t>. T</w:t>
      </w:r>
      <w:r>
        <w:t xml:space="preserve">ato skutečnost </w:t>
      </w:r>
      <w:r w:rsidR="00FB5DBA">
        <w:t xml:space="preserve">však </w:t>
      </w:r>
      <w:r>
        <w:t>nebude mít vliv na platební podmínky, kdy Cena díla se i v takovém případě uhradí jednorázově</w:t>
      </w:r>
      <w:r w:rsidR="00FA21F7">
        <w:t>, a to</w:t>
      </w:r>
      <w:r>
        <w:t xml:space="preserve"> až po převzetí všech částí Díla Objednatelem</w:t>
      </w:r>
      <w:r w:rsidR="00FA21F7">
        <w:t xml:space="preserve">, a záruka na každou část díla bude poskytnuta Zhotovitelem </w:t>
      </w:r>
      <w:r w:rsidR="00FB5DBA">
        <w:t>tak</w:t>
      </w:r>
      <w:r w:rsidR="00FA21F7">
        <w:t>, aby činila min. 60 měsíců od data převzetí poslední části Díla Objednatelem</w:t>
      </w:r>
      <w:r>
        <w:t xml:space="preserve">.   </w:t>
      </w:r>
      <w:r w:rsidRPr="00204984">
        <w:t xml:space="preserve"> </w:t>
      </w:r>
      <w:r w:rsidR="00A42E42">
        <w:t xml:space="preserve"> </w:t>
      </w:r>
    </w:p>
    <w:p w:rsidR="007B1761" w:rsidRDefault="00FA21F7" w:rsidP="00A42E42">
      <w:pPr>
        <w:pStyle w:val="Odstavec3"/>
      </w:pPr>
      <w:r>
        <w:t>Smluvní strany shodně konstatují a prohlašují, že p</w:t>
      </w:r>
      <w:r w:rsidR="00A42E42">
        <w:t>růběžné protokoly z přejímacího řízení nemají účinky Protokolu o předání a převzetí, v němž je obsaženo prohlášení Objednatele, že dokončené Dílo přejímá</w:t>
      </w:r>
      <w:r w:rsidR="00E322F9">
        <w:t>.</w:t>
      </w:r>
    </w:p>
    <w:p w:rsidR="00720AAF"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r w:rsidR="00CD1BFE" w:rsidRPr="00CD1BFE">
        <w:t xml:space="preserve"> </w:t>
      </w:r>
    </w:p>
    <w:p w:rsidR="00A42E42" w:rsidRPr="0060340F" w:rsidRDefault="006320AD" w:rsidP="00A42E42">
      <w:pPr>
        <w:pStyle w:val="Odstavec3"/>
      </w:pPr>
      <w:r>
        <w:t>Patnáctý</w:t>
      </w:r>
      <w:r w:rsidR="00A42E42" w:rsidRPr="0060340F">
        <w:t xml:space="preserve"> (1</w:t>
      </w:r>
      <w:r>
        <w:t>5</w:t>
      </w:r>
      <w:r w:rsidR="00A42E42" w:rsidRPr="0060340F">
        <w:t>.), tj. poslední den odstávky ode dne jejího zahájení</w:t>
      </w:r>
      <w:r w:rsidR="00E67A2A" w:rsidRPr="0060340F">
        <w:t xml:space="preserve"> Zhotovitel </w:t>
      </w:r>
      <w:r w:rsidR="00FA21F7">
        <w:t>(</w:t>
      </w:r>
      <w:r w:rsidR="00E67A2A" w:rsidRPr="0060340F">
        <w:t>pro přejímku části Díla</w:t>
      </w:r>
      <w:r w:rsidR="00FA21F7">
        <w:t>)</w:t>
      </w:r>
      <w:r w:rsidR="00E67A2A" w:rsidRPr="0060340F">
        <w:t xml:space="preserve"> předá Objednateli</w:t>
      </w:r>
      <w:r w:rsidR="00A42E42" w:rsidRPr="0060340F">
        <w:t xml:space="preserve"> veškeré doklady nutné k</w:t>
      </w:r>
      <w:r w:rsidR="00E67A2A" w:rsidRPr="0060340F">
        <w:t xml:space="preserve"> užívání a </w:t>
      </w:r>
      <w:r w:rsidR="00A42E42" w:rsidRPr="0060340F">
        <w:t>provozování p</w:t>
      </w:r>
      <w:r w:rsidR="00936169" w:rsidRPr="0060340F">
        <w:t>roduktovodu</w:t>
      </w:r>
      <w:r w:rsidR="00E67A2A" w:rsidRPr="0060340F">
        <w:t xml:space="preserve"> Objednatelem</w:t>
      </w:r>
      <w:r w:rsidR="00A42E42" w:rsidRPr="0060340F">
        <w:t>, zejména:</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prohlášení o zapojení potrubí do produktovodní sítě a jeho bezpečném provozu,</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prohlášení o shodě ve smyslu § 13 odst. 2 zákona č. 22/1997 Sb., o technických požadavcích na výrobky, ve znění pozdějších předpisů,</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 xml:space="preserve">protokoly o </w:t>
      </w:r>
      <w:r w:rsidRPr="00474E63">
        <w:rPr>
          <w:rFonts w:ascii="Arial" w:hAnsi="Arial" w:cs="Arial"/>
          <w:color w:val="000000" w:themeColor="text1"/>
          <w:sz w:val="20"/>
          <w:szCs w:val="20"/>
        </w:rPr>
        <w:t>tlakových zkouškách potrubí</w:t>
      </w:r>
      <w:r w:rsidRPr="0060340F">
        <w:rPr>
          <w:rFonts w:ascii="Arial" w:hAnsi="Arial" w:cs="Arial"/>
          <w:color w:val="000000" w:themeColor="text1"/>
          <w:sz w:val="20"/>
          <w:szCs w:val="20"/>
        </w:rPr>
        <w:t xml:space="preserve"> a jiskrových zkouškách izolací</w:t>
      </w:r>
    </w:p>
    <w:p w:rsidR="00A42E42" w:rsidRPr="0060340F" w:rsidRDefault="00A42E42" w:rsidP="00FF2013">
      <w:pPr>
        <w:pStyle w:val="Odstavecseseznamem"/>
        <w:numPr>
          <w:ilvl w:val="0"/>
          <w:numId w:val="44"/>
        </w:numPr>
        <w:spacing w:after="0" w:line="240" w:lineRule="auto"/>
        <w:ind w:left="1066"/>
        <w:rPr>
          <w:rFonts w:ascii="Arial" w:hAnsi="Arial" w:cs="Arial"/>
          <w:color w:val="000000" w:themeColor="text1"/>
          <w:sz w:val="20"/>
          <w:szCs w:val="20"/>
        </w:rPr>
      </w:pPr>
      <w:r w:rsidRPr="0060340F">
        <w:rPr>
          <w:rFonts w:ascii="Arial" w:hAnsi="Arial" w:cs="Arial"/>
          <w:color w:val="000000" w:themeColor="text1"/>
          <w:sz w:val="20"/>
          <w:szCs w:val="20"/>
        </w:rPr>
        <w:t>atesty, certifikáty a osvědčení o jakosti použitých materiálů a zařízení</w:t>
      </w:r>
    </w:p>
    <w:p w:rsidR="00A42E42" w:rsidRPr="0060340F" w:rsidRDefault="00A42E42" w:rsidP="00FF2013">
      <w:pPr>
        <w:pStyle w:val="Odstavecseseznamem"/>
        <w:spacing w:after="0" w:line="240" w:lineRule="auto"/>
        <w:ind w:left="1066"/>
        <w:jc w:val="both"/>
        <w:rPr>
          <w:rFonts w:ascii="Arial" w:hAnsi="Arial" w:cs="Arial"/>
          <w:color w:val="000000" w:themeColor="text1"/>
          <w:sz w:val="20"/>
          <w:szCs w:val="20"/>
        </w:rPr>
      </w:pPr>
      <w:r w:rsidRPr="0060340F">
        <w:rPr>
          <w:rFonts w:ascii="Arial" w:hAnsi="Arial" w:cs="Arial"/>
          <w:color w:val="000000" w:themeColor="text1"/>
          <w:sz w:val="20"/>
          <w:szCs w:val="20"/>
        </w:rPr>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w:t>
      </w:r>
      <w:r w:rsidR="00846DC9" w:rsidRPr="0060340F">
        <w:rPr>
          <w:rFonts w:ascii="Arial" w:hAnsi="Arial" w:cs="Arial"/>
          <w:color w:val="000000" w:themeColor="text1"/>
          <w:sz w:val="20"/>
          <w:szCs w:val="20"/>
        </w:rPr>
        <w:t>Z</w:t>
      </w:r>
      <w:r w:rsidRPr="0060340F">
        <w:rPr>
          <w:rFonts w:ascii="Arial" w:hAnsi="Arial" w:cs="Arial"/>
          <w:color w:val="000000" w:themeColor="text1"/>
          <w:sz w:val="20"/>
          <w:szCs w:val="20"/>
        </w:rPr>
        <w:t xml:space="preserve">ástupci obou </w:t>
      </w:r>
      <w:r w:rsidR="00846DC9" w:rsidRPr="0060340F">
        <w:rPr>
          <w:rFonts w:ascii="Arial" w:hAnsi="Arial" w:cs="Arial"/>
          <w:color w:val="000000" w:themeColor="text1"/>
          <w:sz w:val="20"/>
          <w:szCs w:val="20"/>
        </w:rPr>
        <w:t>S</w:t>
      </w:r>
      <w:r w:rsidRPr="0060340F">
        <w:rPr>
          <w:rFonts w:ascii="Arial" w:hAnsi="Arial" w:cs="Arial"/>
          <w:color w:val="000000" w:themeColor="text1"/>
          <w:sz w:val="20"/>
          <w:szCs w:val="20"/>
        </w:rPr>
        <w:t xml:space="preserve">mluvních stran oprávněn potrubní trasu provozovat, aniž jsou dotčena ustanovení o záruce Díla sjednané dle této Smlouvy. </w:t>
      </w:r>
    </w:p>
    <w:p w:rsidR="00D16CAC" w:rsidRPr="00A34318" w:rsidRDefault="00D16CAC" w:rsidP="00D16CAC">
      <w:pPr>
        <w:pStyle w:val="Odstavec3"/>
      </w:pPr>
      <w:r w:rsidRPr="0060340F">
        <w:t xml:space="preserve">ke dni dokončení Díla jako celku </w:t>
      </w:r>
      <w:r w:rsidR="00846DC9" w:rsidRPr="0060340F">
        <w:t>k</w:t>
      </w:r>
      <w:r w:rsidRPr="0060340F">
        <w:t xml:space="preserve"> jeho předání </w:t>
      </w:r>
      <w:r w:rsidR="00846DC9" w:rsidRPr="0060340F">
        <w:t xml:space="preserve">Zhotovitel </w:t>
      </w:r>
      <w:r w:rsidR="00846DC9" w:rsidRPr="00A34318">
        <w:t xml:space="preserve">Objednateli předá </w:t>
      </w:r>
      <w:r w:rsidRPr="00A34318">
        <w:t>zejména:</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A34318">
        <w:rPr>
          <w:rFonts w:ascii="Arial" w:hAnsi="Arial" w:cs="Arial"/>
          <w:sz w:val="20"/>
          <w:szCs w:val="20"/>
        </w:rPr>
        <w:t>dokumentace skutečného provedení Díla 3x v listinné formě a 3x v elektronické formě</w:t>
      </w:r>
      <w:r w:rsidRPr="0060340F">
        <w:rPr>
          <w:rFonts w:ascii="Arial" w:hAnsi="Arial" w:cs="Arial"/>
          <w:sz w:val="20"/>
          <w:szCs w:val="20"/>
        </w:rPr>
        <w:t xml:space="preserve">, </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veškeré doklady k použitým materiálům v souladu s platnými předpisy,</w:t>
      </w:r>
    </w:p>
    <w:p w:rsidR="00D163CF"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zápisy a osvědčení o provedených zkouškách použitých materiálů,</w:t>
      </w:r>
    </w:p>
    <w:p w:rsidR="00D16CAC"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úředních přejímkách, atestech a prohlášení o shodě ve smyslu § 13 odst. 2 zákona č. 22/1997 Sb., o technických požadavcích na výrobky, ve znění pozdějších předpisů,</w:t>
      </w:r>
    </w:p>
    <w:p w:rsidR="00FA21F7"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prokazující bezpečný provoz  technických a technologických zařízení, které jsou vystaveny k prokázání a podle požadavků stanovených právními předpisy, normativními požadavky a průvodní dokumentací výrobců, zápisy a výsledky o prověření prací a konstrukcí zakrytých v průběhu prací,</w:t>
      </w:r>
    </w:p>
    <w:p w:rsidR="00D16CAC"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likvidaci odpadů vzniklých při provádění Díla</w:t>
      </w:r>
      <w:r w:rsidR="00FA21F7">
        <w:rPr>
          <w:rFonts w:ascii="Arial" w:hAnsi="Arial" w:cs="Arial"/>
          <w:sz w:val="20"/>
          <w:szCs w:val="20"/>
        </w:rPr>
        <w:t>,</w:t>
      </w:r>
    </w:p>
    <w:p w:rsidR="00FA21F7" w:rsidRPr="0060340F" w:rsidRDefault="00FA21F7" w:rsidP="00FF2013">
      <w:pPr>
        <w:pStyle w:val="Odstavecseseznamem"/>
        <w:numPr>
          <w:ilvl w:val="0"/>
          <w:numId w:val="45"/>
        </w:numPr>
        <w:spacing w:line="240" w:lineRule="auto"/>
        <w:ind w:left="924" w:hanging="357"/>
        <w:jc w:val="both"/>
        <w:rPr>
          <w:rFonts w:ascii="Arial" w:hAnsi="Arial" w:cs="Arial"/>
          <w:sz w:val="20"/>
          <w:szCs w:val="20"/>
        </w:rPr>
      </w:pPr>
      <w:r>
        <w:rPr>
          <w:rFonts w:ascii="Arial" w:hAnsi="Arial" w:cs="Arial"/>
          <w:sz w:val="20"/>
          <w:szCs w:val="20"/>
        </w:rPr>
        <w:t>fotodokumentace provádění Díla</w:t>
      </w:r>
      <w:r w:rsidR="00FB5DBA">
        <w:rPr>
          <w:rFonts w:ascii="Arial" w:hAnsi="Arial" w:cs="Arial"/>
          <w:sz w:val="20"/>
          <w:szCs w:val="20"/>
        </w:rPr>
        <w:t>,</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veškeré záruční listy, návody k obsluze a údržbě v českém jazyce,</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1x originál a 1x kopii stavebního deníku(ů) a kopie změnových lisů</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D16CAC" w:rsidRDefault="00D16CAC" w:rsidP="00CD1BFE">
      <w:pPr>
        <w:pStyle w:val="Odstavec2"/>
        <w:numPr>
          <w:ilvl w:val="0"/>
          <w:numId w:val="29"/>
        </w:numPr>
      </w:pPr>
      <w:r w:rsidRPr="00D16CAC">
        <w:t xml:space="preserve">2 </w:t>
      </w:r>
      <w:r w:rsidR="00CD1BFE" w:rsidRPr="00D16CAC">
        <w:t>x v listinné podobě;</w:t>
      </w:r>
    </w:p>
    <w:p w:rsidR="00CD1BFE" w:rsidRDefault="00D16CAC" w:rsidP="00CD1BFE">
      <w:pPr>
        <w:pStyle w:val="Odstavec2"/>
        <w:numPr>
          <w:ilvl w:val="0"/>
          <w:numId w:val="29"/>
        </w:numPr>
      </w:pPr>
      <w:r w:rsidRPr="00D16CAC">
        <w:lastRenderedPageBreak/>
        <w:t xml:space="preserve">2 </w:t>
      </w:r>
      <w:r w:rsidR="00CD1BFE" w:rsidRPr="00D16CAC">
        <w:t>x v elektronické podobě ve formátu docx / xlsx / pdf /</w:t>
      </w:r>
      <w:r w:rsidR="00846DC9">
        <w:t xml:space="preserve"> dle povahy dat</w:t>
      </w:r>
    </w:p>
    <w:p w:rsidR="00CD1BFE" w:rsidRPr="0060340F" w:rsidRDefault="00CD1BFE" w:rsidP="00280022">
      <w:pPr>
        <w:pStyle w:val="lnek"/>
      </w:pPr>
      <w:r w:rsidRPr="0060340F">
        <w:rPr>
          <w:rFonts w:eastAsiaTheme="minorEastAsia"/>
        </w:rPr>
        <w:t>Záruka</w:t>
      </w:r>
      <w:r w:rsidRPr="0060340F">
        <w:t xml:space="preserve"> a záruční doba</w:t>
      </w:r>
    </w:p>
    <w:p w:rsidR="00CD1BFE" w:rsidRPr="0060340F" w:rsidRDefault="00CD1BFE" w:rsidP="00CD1BFE">
      <w:pPr>
        <w:pStyle w:val="Odstavec2"/>
      </w:pPr>
      <w:r w:rsidRPr="0060340F">
        <w:t xml:space="preserve">Záruční doba se sjednává v délce trvání </w:t>
      </w:r>
      <w:r w:rsidR="00D16CAC" w:rsidRPr="0060340F">
        <w:t xml:space="preserve">60 </w:t>
      </w:r>
      <w:r w:rsidRPr="0060340F">
        <w:t>měsíců.</w:t>
      </w:r>
    </w:p>
    <w:p w:rsidR="00216448" w:rsidRPr="00C939A9" w:rsidRDefault="00C939A9" w:rsidP="00216448">
      <w:pPr>
        <w:pStyle w:val="Odstavec2"/>
        <w:rPr>
          <w:rFonts w:cs="Arial"/>
        </w:rPr>
      </w:pPr>
      <w:r w:rsidRPr="0060340F">
        <w:rPr>
          <w:rFonts w:cs="Arial"/>
          <w:color w:val="000000" w:themeColor="text1"/>
        </w:rPr>
        <w:t xml:space="preserve">Zhotovitel </w:t>
      </w:r>
      <w:r w:rsidR="000F63AC" w:rsidRPr="0060340F">
        <w:rPr>
          <w:rFonts w:cs="Arial"/>
          <w:color w:val="000000" w:themeColor="text1"/>
        </w:rPr>
        <w:t xml:space="preserve">je </w:t>
      </w:r>
      <w:r w:rsidRPr="0060340F">
        <w:rPr>
          <w:rFonts w:cs="Arial"/>
          <w:color w:val="000000" w:themeColor="text1"/>
        </w:rPr>
        <w:t>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w:t>
      </w:r>
      <w:r w:rsidRPr="00C939A9">
        <w:rPr>
          <w:rFonts w:cs="Arial"/>
          <w:color w:val="000000" w:themeColor="text1"/>
        </w:rPr>
        <w:t xml:space="preserve"> Smluvními stranami výslovně dohodnuta lhůta jiná</w:t>
      </w:r>
      <w:r w:rsidR="00216448" w:rsidRPr="00C939A9">
        <w:rPr>
          <w:rFonts w:cs="Arial"/>
        </w:rPr>
        <w:t>.</w:t>
      </w:r>
    </w:p>
    <w:p w:rsidR="00216448" w:rsidRDefault="00216448" w:rsidP="00216448">
      <w:pPr>
        <w:pStyle w:val="Odstavec2"/>
      </w:pPr>
      <w:r w:rsidRPr="00216448">
        <w:t xml:space="preserve">Zhotovitel přijímá písemné reklamace vad na poštovní adrese: </w:t>
      </w:r>
      <w:r w:rsidR="006320AD" w:rsidRPr="006320AD">
        <w:rPr>
          <w:highlight w:val="yellow"/>
        </w:rPr>
        <w:t>……………</w:t>
      </w:r>
      <w:r w:rsidR="006320AD">
        <w:t>…</w:t>
      </w:r>
      <w:r w:rsidR="008C02FD">
        <w:t xml:space="preserve"> </w:t>
      </w:r>
      <w:r w:rsidR="008C02FD" w:rsidRPr="00216448">
        <w:t xml:space="preserve">v pracovní dny v pracovní době od </w:t>
      </w:r>
      <w:r w:rsidR="006320AD" w:rsidRPr="006320AD">
        <w:rPr>
          <w:highlight w:val="yellow"/>
        </w:rPr>
        <w:t>……</w:t>
      </w:r>
      <w:r w:rsidR="008C02FD" w:rsidRPr="00216448">
        <w:t xml:space="preserve"> do </w:t>
      </w:r>
      <w:r w:rsidR="006320AD" w:rsidRPr="006320AD">
        <w:rPr>
          <w:highlight w:val="yellow"/>
        </w:rPr>
        <w:t>……</w:t>
      </w:r>
      <w:r w:rsidR="006320AD">
        <w:t>.</w:t>
      </w:r>
      <w:r w:rsidR="008C02FD" w:rsidRPr="00216448">
        <w:t xml:space="preserve"> hodin </w:t>
      </w:r>
      <w:r w:rsidRPr="00216448">
        <w:t xml:space="preserve">nebo na e-mailové adrese: </w:t>
      </w:r>
      <w:r w:rsidR="006320AD" w:rsidRPr="006320AD">
        <w:rPr>
          <w:highlight w:val="yellow"/>
        </w:rPr>
        <w:t>………….</w:t>
      </w:r>
      <w:r w:rsidRPr="006320AD">
        <w:rPr>
          <w:highlight w:val="yellow"/>
        </w:rPr>
        <w:t>,</w:t>
      </w:r>
      <w:r w:rsidRPr="00216448">
        <w:t xml:space="preserve"> na které přijímá nahlášení vad 24 hodin denně 7 dní v</w:t>
      </w:r>
      <w:r>
        <w:t> </w:t>
      </w:r>
      <w:r w:rsidRPr="00216448">
        <w:t>týdnu.</w:t>
      </w:r>
    </w:p>
    <w:p w:rsidR="00C939A9" w:rsidRDefault="00C939A9" w:rsidP="00C939A9">
      <w:pPr>
        <w:pStyle w:val="Odstavec2"/>
      </w:pPr>
      <w:r w:rsidRPr="00B26060">
        <w:t>Pozáruční servis včetně náhradních</w:t>
      </w:r>
      <w:r w:rsidRPr="00C939A9">
        <w:rPr>
          <w:rFonts w:ascii="MS Mincho" w:eastAsia="MS Mincho" w:hAnsi="MS Mincho" w:cs="MS Mincho"/>
        </w:rPr>
        <w:t xml:space="preserve"> </w:t>
      </w:r>
      <w:r w:rsidRPr="00B26060">
        <w:t>dílů pro D</w:t>
      </w:r>
      <w:r>
        <w:t>ílo</w:t>
      </w:r>
      <w:r w:rsidRPr="00B26060">
        <w:tab/>
        <w:t>nebude podle dohody Smluvních stran Zhotovitelem poskytován</w:t>
      </w:r>
      <w:r>
        <w:t>.</w:t>
      </w:r>
    </w:p>
    <w:p w:rsidR="00216448" w:rsidRDefault="00216448" w:rsidP="00280022">
      <w:pPr>
        <w:pStyle w:val="lnek"/>
      </w:pPr>
      <w:r w:rsidRPr="00216448">
        <w:t xml:space="preserve">Pojištění </w:t>
      </w:r>
      <w:r w:rsidRPr="0060340F">
        <w:t>Zhotovitele</w:t>
      </w:r>
      <w:r w:rsidR="00720AAF" w:rsidRPr="0060340F">
        <w:t xml:space="preserve"> </w:t>
      </w:r>
    </w:p>
    <w:p w:rsidR="00216448" w:rsidRPr="00C939A9" w:rsidRDefault="00216448" w:rsidP="00216448">
      <w:pPr>
        <w:pStyle w:val="Odstavec2"/>
      </w:pPr>
      <w:r w:rsidRPr="00C939A9">
        <w:t xml:space="preserve">Zhotovitel prohlašuje, že má ke dni podpisu Smlouvy platně </w:t>
      </w:r>
      <w:r w:rsidRPr="00C939A9">
        <w:rPr>
          <w:iCs/>
        </w:rPr>
        <w:t>uzavřeno příslušné pojištění</w:t>
      </w:r>
    </w:p>
    <w:p w:rsidR="00216448" w:rsidRPr="00A34318" w:rsidRDefault="00216448" w:rsidP="00216448">
      <w:pPr>
        <w:pStyle w:val="Odstavec2"/>
        <w:numPr>
          <w:ilvl w:val="0"/>
          <w:numId w:val="32"/>
        </w:numPr>
      </w:pPr>
      <w:r w:rsidRPr="00C939A9">
        <w:t>pro případ odpovědnosti za škodu způsobenou třetí osobě vzniklou v souvislosti s výkonem jeho podnikatelské činnosti s pojistným plněním ve výši min</w:t>
      </w:r>
      <w:r w:rsidRPr="00A34318">
        <w:t xml:space="preserve">. </w:t>
      </w:r>
      <w:r w:rsidR="00C939A9" w:rsidRPr="00A34318">
        <w:t>5 000 000</w:t>
      </w:r>
      <w:r w:rsidRPr="00A34318">
        <w:t>,- Kč.</w:t>
      </w:r>
    </w:p>
    <w:p w:rsidR="00216448" w:rsidRPr="00A34318" w:rsidRDefault="00216448" w:rsidP="00216448">
      <w:pPr>
        <w:pStyle w:val="Odstavec2"/>
        <w:numPr>
          <w:ilvl w:val="0"/>
          <w:numId w:val="32"/>
        </w:numPr>
      </w:pPr>
      <w:r w:rsidRPr="00A34318">
        <w:t xml:space="preserve">pro případ odpovědnosti za škodu na životním prostředí (za únik znečišťujících látek) s pojistným plněním ve výši min. </w:t>
      </w:r>
      <w:r w:rsidR="00A34318" w:rsidRPr="00A34318">
        <w:t>2</w:t>
      </w:r>
      <w:r w:rsidR="00C939A9" w:rsidRPr="00A34318">
        <w:t> 000 000</w:t>
      </w:r>
      <w:r w:rsidRPr="00A34318">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w:t>
      </w:r>
      <w:r w:rsidR="00044F7D">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w:t>
      </w:r>
      <w:r w:rsidRPr="00C939A9">
        <w:t xml:space="preserve">prodlení </w:t>
      </w:r>
      <w:r w:rsidR="00C939A9" w:rsidRPr="00C939A9">
        <w:t>v zákonné výši.</w:t>
      </w:r>
    </w:p>
    <w:p w:rsidR="00280022" w:rsidRPr="00280022" w:rsidRDefault="00280022" w:rsidP="00280022">
      <w:pPr>
        <w:pStyle w:val="Odstavec2"/>
      </w:pPr>
      <w:r w:rsidRPr="00280022">
        <w:rPr>
          <w:bCs/>
        </w:rPr>
        <w:t>Bude-li Zhotovitel v prodlení se splněním dohodnutého termínu předání Díla</w:t>
      </w:r>
      <w:r w:rsidR="00FF3526">
        <w:rPr>
          <w:bCs/>
        </w:rPr>
        <w:t xml:space="preserve"> či jeho části</w:t>
      </w:r>
      <w:r w:rsidRPr="00280022">
        <w:rPr>
          <w:bCs/>
        </w:rPr>
        <w:t xml:space="preserve"> z důvodu na své straně, je Objednatel oprávněn požadovat po Zhotoviteli úhradu smluvní pokuty ve výši </w:t>
      </w:r>
      <w:r w:rsidR="00C939A9">
        <w:rPr>
          <w:bCs/>
        </w:rPr>
        <w:t xml:space="preserve">50 000,- </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FF3526">
        <w:rPr>
          <w:bCs/>
        </w:rPr>
        <w:t>s</w:t>
      </w:r>
      <w:r w:rsidRPr="00280022">
        <w:rPr>
          <w:bCs/>
        </w:rPr>
        <w:t xml:space="preserve">taveniště ve stanoveném termínu, je Objednatel oprávněn po Zhotoviteli požadovat úhradu smluvní pokuty ve výši </w:t>
      </w:r>
      <w:r w:rsidR="00A34318" w:rsidRPr="00A34318">
        <w:rPr>
          <w:bCs/>
        </w:rPr>
        <w:t>50</w:t>
      </w:r>
      <w:r w:rsidR="00C939A9" w:rsidRPr="00A34318">
        <w:rPr>
          <w:bCs/>
        </w:rPr>
        <w:t> 000,-</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C939A9">
        <w:t>20 000,-</w:t>
      </w:r>
      <w:r w:rsidRPr="00280022">
        <w:t xml:space="preserve"> Kč za každý nedodělek či vadu a za každý den prodlení.</w:t>
      </w:r>
    </w:p>
    <w:p w:rsidR="00280022" w:rsidRDefault="00280022" w:rsidP="00280022">
      <w:pPr>
        <w:pStyle w:val="Odstavec2"/>
      </w:pPr>
      <w:r w:rsidRPr="00280022">
        <w:t xml:space="preserve">Pokud Zhotovitel nevyklidí </w:t>
      </w:r>
      <w:r w:rsidR="00FF3526">
        <w:t>s</w:t>
      </w:r>
      <w:r w:rsidRPr="00280022">
        <w:t xml:space="preserve">taveniště ve sjednaném termínu, je Objednatel oprávněn požadovat po Zhotoviteli úhradu smluvní pokuty ve </w:t>
      </w:r>
      <w:r w:rsidRPr="00A34318">
        <w:t xml:space="preserve">výši </w:t>
      </w:r>
      <w:r w:rsidR="00A34318" w:rsidRPr="00A34318">
        <w:t>25</w:t>
      </w:r>
      <w:r w:rsidR="00C939A9" w:rsidRPr="00A34318">
        <w:t> 000,-</w:t>
      </w:r>
      <w:r w:rsidRPr="00A34318">
        <w:t xml:space="preserve"> Kč</w:t>
      </w:r>
      <w:r w:rsidRPr="00280022">
        <w:t xml:space="preserve">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w:t>
      </w:r>
      <w:r w:rsidRPr="00A34318">
        <w:t xml:space="preserve">výši </w:t>
      </w:r>
      <w:r w:rsidR="00C939A9" w:rsidRPr="00A34318">
        <w:t>5 000,-</w:t>
      </w:r>
      <w:r w:rsidRPr="00280022">
        <w:t xml:space="preserve"> Kč za každou vadu a den prodlení.</w:t>
      </w:r>
    </w:p>
    <w:p w:rsidR="00280022" w:rsidRDefault="00280022" w:rsidP="00280022">
      <w:pPr>
        <w:pStyle w:val="Odstavec3"/>
      </w:pPr>
      <w:r w:rsidRPr="00280022">
        <w:lastRenderedPageBreak/>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w:t>
      </w:r>
      <w:r w:rsidRPr="00A34318">
        <w:t xml:space="preserve">výši </w:t>
      </w:r>
      <w:r w:rsidR="00C939A9" w:rsidRPr="00A34318">
        <w:t>5 000,-</w:t>
      </w:r>
      <w:r w:rsidRPr="00280022">
        <w:t xml:space="preserve"> 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60340F"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C939A9">
        <w:t>5 000,-</w:t>
      </w:r>
      <w:r w:rsidRPr="00655C3C">
        <w:t xml:space="preserve"> Kč za každý jednotlivý případ porušení. Porušení </w:t>
      </w:r>
      <w:r w:rsidRPr="0060340F">
        <w:t xml:space="preserve">bude zaznamenáno ve </w:t>
      </w:r>
      <w:r w:rsidR="00164166" w:rsidRPr="0060340F">
        <w:t>s</w:t>
      </w:r>
      <w:r w:rsidRPr="0060340F">
        <w:t>tavebním deníku oprávněným Zástupcem Objednatele.</w:t>
      </w:r>
    </w:p>
    <w:p w:rsidR="00655C3C" w:rsidRPr="00A34318" w:rsidRDefault="00655C3C" w:rsidP="00655C3C">
      <w:pPr>
        <w:pStyle w:val="Odstavec2"/>
      </w:pPr>
      <w:r w:rsidRPr="0060340F">
        <w:t xml:space="preserve">Zhotovitel se zavazuje provést a dokončit přípravné práce na Díle a jiné nezbytné práce spojené s přípravou místa plnění </w:t>
      </w:r>
      <w:r w:rsidR="00C939A9" w:rsidRPr="0060340F">
        <w:t>dle schváleného harmonogramu plnění</w:t>
      </w:r>
      <w:r w:rsidRPr="0060340F">
        <w:t xml:space="preserve">. V případě porušení této povinnosti je Objednatel oprávněn odvolat odstávku (tj. pokračovat v provozu) s tím, že Zhotovitel je povinen zaplatit Objednateli smluvní pokutu ve </w:t>
      </w:r>
      <w:r w:rsidRPr="00A34318">
        <w:t xml:space="preserve">výši </w:t>
      </w:r>
      <w:r w:rsidR="00C939A9" w:rsidRPr="00A34318">
        <w:t>200 000,-</w:t>
      </w:r>
      <w:r w:rsidRPr="00A34318">
        <w:t xml:space="preserve"> Kč.</w:t>
      </w:r>
    </w:p>
    <w:p w:rsidR="000105A5" w:rsidRDefault="00655C3C" w:rsidP="00655C3C">
      <w:pPr>
        <w:pStyle w:val="Odstavec2"/>
      </w:pPr>
      <w:r w:rsidRPr="0060340F">
        <w:t xml:space="preserve">V případě, že Zhotovitel nedokončí řádně všechny práce na Díle v souladu se Smlouvou do konce termínu odstávky a/nebo nevyklidí a nepřipraví </w:t>
      </w:r>
      <w:r w:rsidR="00164166" w:rsidRPr="0060340F">
        <w:t>s</w:t>
      </w:r>
      <w:r w:rsidRPr="0060340F">
        <w:t xml:space="preserve">taveniště a nepřipraví dotčená zařízení tak, aby bylo možné odstávku ukončit, je </w:t>
      </w:r>
      <w:r w:rsidR="00164166" w:rsidRPr="0060340F">
        <w:t xml:space="preserve">Objednatel oprávněn požadovat a na výzvu Objednatele je Zhotovitel </w:t>
      </w:r>
      <w:r w:rsidRPr="0060340F">
        <w:t xml:space="preserve">povinen zaplatit Objednateli smluvní pokutu ve </w:t>
      </w:r>
      <w:r w:rsidRPr="00A34318">
        <w:t xml:space="preserve">výši </w:t>
      </w:r>
      <w:r w:rsidR="003143C8" w:rsidRPr="00A34318">
        <w:t>20 000</w:t>
      </w:r>
      <w:r w:rsidRPr="00A34318">
        <w:t>,- Kč</w:t>
      </w:r>
      <w:r w:rsidRPr="0060340F">
        <w:t>/den.</w:t>
      </w:r>
    </w:p>
    <w:p w:rsidR="000105A5" w:rsidRDefault="000105A5" w:rsidP="00655C3C">
      <w:pPr>
        <w:pStyle w:val="Odstavec2"/>
      </w:pPr>
      <w:r>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0105A5" w:rsidRDefault="000105A5" w:rsidP="00655C3C">
      <w:pPr>
        <w:pStyle w:val="Odstavec2"/>
      </w:pPr>
      <w:r>
        <w:t>V případě, že Zhotovitel poruší některou z povinností, ke kterým se zavázal v ustanovení 2.17 této Smlouvy a následující, tj. např. užije pro provádění díla osoby, jež nejsou zaměstnanci Zhotovitele či osoby Subdodavatel Objednatelem schválené, nebo nebude mít po dobu provádění díla k dispozici pracovní skupiny osob vymezených v této Smlouvě či nepředloží Objednateli seznam osob, techniky a vozidel, je Objednatel oprávněn požadovat po Zhotoviteli smluvní pokutu ve výši 100 000,- Kč za každé jednotlivé porušení povinnosti, a to i opakovaně.</w:t>
      </w:r>
    </w:p>
    <w:p w:rsidR="00655C3C" w:rsidRDefault="000105A5" w:rsidP="00655C3C">
      <w:pPr>
        <w:pStyle w:val="Odstavec2"/>
      </w:pPr>
      <w:r>
        <w:t xml:space="preserve">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50 000,- Kč za každou takovou osobu, tj. osobu neschválenou Objednatelem a neuvedenou Zhotovitelem v seznamu osob.     </w:t>
      </w:r>
      <w:r w:rsidR="00655C3C" w:rsidRPr="0060340F">
        <w:t xml:space="preserve"> </w:t>
      </w:r>
    </w:p>
    <w:p w:rsidR="000105A5" w:rsidRDefault="000105A5" w:rsidP="004C11EB">
      <w:pPr>
        <w:pStyle w:val="Odstavec2"/>
        <w:numPr>
          <w:ilvl w:val="0"/>
          <w:numId w:val="0"/>
        </w:numPr>
      </w:pPr>
    </w:p>
    <w:p w:rsidR="00655C3C" w:rsidRDefault="00655C3C" w:rsidP="00655C3C">
      <w:pPr>
        <w:pStyle w:val="Odstavec2"/>
      </w:pPr>
      <w:r w:rsidRPr="0060340F">
        <w:t>Smluvní pokutu vyúčtuje oprávněná Smluvní strana povinné Smluvní straně písemnou</w:t>
      </w:r>
      <w:r w:rsidRPr="00655C3C">
        <w:t xml:space="preserve">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921D0D" w:rsidRDefault="00655C3C" w:rsidP="00655C3C">
      <w:pPr>
        <w:pStyle w:val="Odstavec2"/>
      </w:pPr>
      <w:r w:rsidRPr="00655C3C">
        <w:rPr>
          <w:iCs/>
        </w:rPr>
        <w:t>Zaplacením jakékoli smluvní pokuty není dotčeno právo Objednatele požadovat na Zhotoviteli náhradu škody, a to v plném rozsahu.</w:t>
      </w:r>
    </w:p>
    <w:p w:rsidR="00921D0D" w:rsidRPr="00655C3C" w:rsidRDefault="00921D0D" w:rsidP="00921D0D">
      <w:pPr>
        <w:pStyle w:val="Odstavec2"/>
      </w:pPr>
      <w:r>
        <w:t>Zhotovitel prohlašuje, že smluvní pokuty stanovené touto Smlouvou považuje za přiměřené, a to s ohledem na povinnosti, ke kterým se vztahují.</w:t>
      </w:r>
    </w:p>
    <w:p w:rsidR="00655C3C" w:rsidRPr="0021315A" w:rsidRDefault="00655C3C" w:rsidP="00936E52">
      <w:pPr>
        <w:pStyle w:val="lnek"/>
        <w:spacing w:before="360"/>
        <w:ind w:left="17"/>
        <w:rPr>
          <w:iCs/>
        </w:rPr>
      </w:pPr>
      <w:r w:rsidRPr="00655C3C">
        <w:rPr>
          <w:iCs/>
        </w:rPr>
        <w:t>Závěrečná ujednání</w:t>
      </w:r>
    </w:p>
    <w:p w:rsidR="00916927" w:rsidRDefault="00EB4490" w:rsidP="00916927">
      <w:pPr>
        <w:pStyle w:val="Odstavec2"/>
      </w:pPr>
      <w:r w:rsidRPr="00BC323C">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BC323C">
        <w:t xml:space="preserve">mluvních stran přičteno podle zákona č. 418/2011 Sb., o trestní odpovědnosti právnických osob a řízení proti nim nebo nevznikla trestní odpovědnost </w:t>
      </w:r>
      <w:r w:rsidRPr="00BC323C">
        <w:lastRenderedPageBreak/>
        <w:t>fyzických osob (včetně zaměstnanců) podle trestního zákona</w:t>
      </w:r>
      <w:r>
        <w:t xml:space="preserve"> č. 40/2009 Sb.</w:t>
      </w:r>
      <w:r w:rsidRPr="00BC323C">
        <w:t xml:space="preserve">, případně nebylo zahájeno trestní stíhání proti jakékoliv ze </w:t>
      </w:r>
      <w:r>
        <w:t>S</w:t>
      </w:r>
      <w:r w:rsidRPr="00BC323C">
        <w:t xml:space="preserve">mluvních stran včetně jejích zaměstnanců podle platných právních předpisů. Příslušná </w:t>
      </w:r>
      <w:r>
        <w:t>S</w:t>
      </w:r>
      <w:r w:rsidRPr="00BC323C">
        <w:t xml:space="preserve">mluvní strana </w:t>
      </w:r>
      <w:r>
        <w:t xml:space="preserve">– Zhotovitel </w:t>
      </w:r>
      <w:r w:rsidRPr="00BC323C">
        <w:t xml:space="preserve">prohlašuje, že se seznámila s Etickým kodexem ČEPRO, a.s. a zavazuje se tento dodržovat na vlastní náklady a odpovědnost při plnění svých závazků vzniklých z této </w:t>
      </w:r>
      <w:r>
        <w:t>S</w:t>
      </w:r>
      <w:r w:rsidRPr="00BC323C">
        <w:t xml:space="preserve">mlouvy. Etický kodex ČEPRO, a.s. je uveřejněn na adrese </w:t>
      </w:r>
      <w:hyperlink r:id="rId19" w:history="1">
        <w:r w:rsidRPr="00CD4EC2">
          <w:rPr>
            <w:rStyle w:val="Hypertextovodkaz"/>
          </w:rPr>
          <w:t>https://www.ceproas.cz/eticky-kodex</w:t>
        </w:r>
      </w:hyperlink>
      <w:r>
        <w:t>.</w:t>
      </w:r>
      <w:r w:rsidRPr="00BC323C">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BC323C">
        <w:t xml:space="preserve">mluvní strana povinna neprodleně oznámit druhé </w:t>
      </w:r>
      <w:r>
        <w:t>S</w:t>
      </w:r>
      <w:r w:rsidRPr="00BC323C">
        <w:t>mluvní straně bez ohledu a nad rámec splnění případné zákonné oznamovací povinnosti.</w:t>
      </w:r>
      <w:r w:rsidR="00916927">
        <w:t xml:space="preserve"> </w:t>
      </w:r>
    </w:p>
    <w:p w:rsidR="00916927" w:rsidRPr="00916927" w:rsidRDefault="00916927" w:rsidP="00916927">
      <w:pPr>
        <w:pStyle w:val="Odstavec2"/>
      </w:pPr>
      <w:r>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20" w:history="1">
        <w:r w:rsidRPr="00EC0520">
          <w:rPr>
            <w:rStyle w:val="Hypertextovodkaz"/>
          </w:rPr>
          <w:t>https://www.ceproas.cz/vyberova-rizeni</w:t>
        </w:r>
      </w:hyperlink>
      <w:r>
        <w:t xml:space="preserve">. </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EB4490" w:rsidRDefault="00EB4490" w:rsidP="00EB4490">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EB4490" w:rsidRDefault="00EB4490" w:rsidP="00EB4490">
      <w:pPr>
        <w:pStyle w:val="Odstavec2"/>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474E63" w:rsidRDefault="00EB4490" w:rsidP="00BA59A8">
      <w:pPr>
        <w:pStyle w:val="Odstavec2"/>
      </w:pPr>
      <w:r>
        <w:t>Tato Smlouva není převoditelná rubopisem.</w:t>
      </w:r>
      <w:bookmarkStart w:id="3" w:name="_Ref321332148"/>
    </w:p>
    <w:p w:rsidR="00BA59A8" w:rsidRPr="00BA59A8" w:rsidRDefault="00BA59A8" w:rsidP="00BA59A8">
      <w:pPr>
        <w:pStyle w:val="Odstavec2"/>
      </w:pPr>
      <w:r w:rsidRPr="00BA59A8">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FF2013">
        <w:rPr>
          <w:rFonts w:ascii="Arial" w:hAnsi="Arial" w:cs="Arial"/>
          <w:color w:val="000000"/>
          <w:sz w:val="20"/>
          <w:szCs w:val="20"/>
        </w:rPr>
        <w:t xml:space="preserve">příloha č. </w:t>
      </w:r>
      <w:r w:rsidR="00334F4D" w:rsidRPr="00FF2013">
        <w:rPr>
          <w:rFonts w:ascii="Arial" w:hAnsi="Arial" w:cs="Arial"/>
          <w:color w:val="000000"/>
          <w:sz w:val="20"/>
          <w:szCs w:val="20"/>
        </w:rPr>
        <w:t xml:space="preserve">1 </w:t>
      </w:r>
      <w:r w:rsidR="00164166">
        <w:rPr>
          <w:rFonts w:ascii="Arial" w:hAnsi="Arial" w:cs="Arial"/>
          <w:color w:val="000000"/>
          <w:sz w:val="20"/>
          <w:szCs w:val="20"/>
        </w:rPr>
        <w:t xml:space="preserve">- </w:t>
      </w:r>
      <w:r w:rsidR="003143C8" w:rsidRPr="00FF2013">
        <w:rPr>
          <w:rFonts w:ascii="Arial" w:hAnsi="Arial" w:cs="Arial"/>
          <w:color w:val="000000"/>
          <w:sz w:val="20"/>
          <w:szCs w:val="20"/>
        </w:rPr>
        <w:t>Harmonogram</w:t>
      </w:r>
      <w:r w:rsidR="003143C8">
        <w:rPr>
          <w:rFonts w:ascii="Arial" w:hAnsi="Arial" w:cs="Arial"/>
          <w:color w:val="000000"/>
          <w:sz w:val="20"/>
          <w:szCs w:val="20"/>
        </w:rPr>
        <w:t xml:space="preserve"> plnění</w:t>
      </w:r>
    </w:p>
    <w:p w:rsidR="00D1282E" w:rsidRDefault="00BA59A8" w:rsidP="00D1282E">
      <w:pPr>
        <w:pStyle w:val="Odstavec2"/>
      </w:pPr>
      <w:r w:rsidRPr="00BA59A8">
        <w:t xml:space="preserve">Tato Smlouva byla </w:t>
      </w:r>
      <w:r w:rsidR="00164166">
        <w:t>S</w:t>
      </w:r>
      <w:r w:rsidRPr="00BA59A8">
        <w:t xml:space="preserve">mluvními stranami podepsána </w:t>
      </w:r>
      <w:r w:rsidRPr="003143C8">
        <w:t>ve čtyřech vyhotoveních</w:t>
      </w:r>
      <w:r w:rsidRPr="00BA59A8">
        <w:t xml:space="preserve">, z nichž každá ze </w:t>
      </w:r>
      <w:r w:rsidR="00164166">
        <w:t>S</w:t>
      </w:r>
      <w:r w:rsidRPr="00BA59A8">
        <w:t>mluvních stran obdržela po dvou vyhotoveních. Nedílnou součástí každého vyhotovení jsou všechny přílohy uvedené v této Smlouvě.</w:t>
      </w:r>
      <w:r>
        <w:t xml:space="preserve"> </w:t>
      </w:r>
      <w:r w:rsidR="00D1282E">
        <w:t>Součástí této Smlouvy jsou rovněž dokumenty, na které tato Smlouva odkazuje.</w:t>
      </w:r>
    </w:p>
    <w:p w:rsidR="00BA59A8" w:rsidRPr="00BA59A8" w:rsidRDefault="00BA59A8" w:rsidP="00BA59A8">
      <w:pPr>
        <w:pStyle w:val="Odstavec2"/>
      </w:pP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Pr="003143C8" w:rsidRDefault="00BA59A8" w:rsidP="00BA59A8">
      <w:pPr>
        <w:pStyle w:val="Odstavec2"/>
      </w:pPr>
      <w:r w:rsidRPr="003143C8">
        <w:t>Tato Smlouva nabývá platnosti dnem jejího podpisu oběma Smluvními stranami a účinnosti dnem jejího p</w:t>
      </w:r>
      <w:r w:rsidR="003143C8" w:rsidRPr="003143C8">
        <w:t xml:space="preserve">odpisu oběma </w:t>
      </w:r>
      <w:r w:rsidR="00164166">
        <w:t>S</w:t>
      </w:r>
      <w:r w:rsidR="003143C8" w:rsidRPr="003143C8">
        <w:t>mluvními stranami.</w:t>
      </w:r>
    </w:p>
    <w:p w:rsidR="00334F4D" w:rsidRDefault="00334F4D" w:rsidP="00334F4D">
      <w:pPr>
        <w:pStyle w:val="Odstavec2"/>
      </w:pPr>
      <w:r w:rsidRPr="003143C8">
        <w:lastRenderedPageBreak/>
        <w:t>Smluvní strany si dále sjednaly, že obsah</w:t>
      </w:r>
      <w:r>
        <w:t xml:space="preserve"> Smlouvy je dále určen </w:t>
      </w:r>
      <w:r w:rsidRPr="00655C3C">
        <w:t>ustanovení</w:t>
      </w:r>
      <w:r>
        <w:t>mi</w:t>
      </w:r>
      <w:r w:rsidRPr="00655C3C">
        <w:t xml:space="preserve"> </w:t>
      </w:r>
      <w:r w:rsidRPr="00D17CE0">
        <w:rPr>
          <w:b/>
        </w:rPr>
        <w:t>Všeobecných obchodních podmínek</w:t>
      </w:r>
      <w:r w:rsidRPr="00655C3C">
        <w:t xml:space="preserve"> („</w:t>
      </w:r>
      <w:r w:rsidRPr="00D17CE0">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85224" w:rsidRDefault="00334F4D" w:rsidP="00A120E4">
      <w:pPr>
        <w:pStyle w:val="Odstavec2"/>
      </w:pPr>
      <w:r>
        <w:t xml:space="preserve">VOP jsou uveřejněna na adrese </w:t>
      </w:r>
      <w:hyperlink r:id="rId21" w:history="1">
        <w:r w:rsidR="00A120E4" w:rsidRPr="0047383E">
          <w:rPr>
            <w:rStyle w:val="Hypertextovodkaz"/>
          </w:rPr>
          <w:t>https://www.ceproas.cz/public/data/pdf/vyberova_rizeni/VOP-V-2013-12-06.pdf</w:t>
        </w:r>
      </w:hyperlink>
      <w:r w:rsidR="00A120E4">
        <w:t>.</w:t>
      </w:r>
    </w:p>
    <w:p w:rsidR="00334F4D" w:rsidRPr="0021315A" w:rsidRDefault="00B85224" w:rsidP="0060340F">
      <w:pPr>
        <w:pStyle w:val="Odstavec3"/>
      </w:pPr>
      <w:r>
        <w:t>Na vztah Smluvních stran založený touto Smlouvou se neuplatní čl. 6</w:t>
      </w:r>
      <w:r w:rsidR="00A120E4">
        <w:t xml:space="preserve"> </w:t>
      </w:r>
      <w:r>
        <w:t xml:space="preserve">, čl. 7.1, čl. 7.4, </w:t>
      </w:r>
      <w:r w:rsidR="00474E63">
        <w:t xml:space="preserve">čl. 7.8, </w:t>
      </w:r>
      <w:r>
        <w:t>čl. 9.2</w:t>
      </w:r>
      <w:r w:rsidR="00474E63">
        <w:t xml:space="preserve">, čl. 10 </w:t>
      </w:r>
      <w:r w:rsidR="00CA241B">
        <w:t>a čl. 13.2 VOP.</w:t>
      </w:r>
    </w:p>
    <w:p w:rsidR="0021315A" w:rsidRDefault="0021315A" w:rsidP="0021315A"/>
    <w:p w:rsidR="0021315A" w:rsidRDefault="0021315A" w:rsidP="0021315A">
      <w:r w:rsidRPr="0021315A">
        <w:rPr>
          <w:b/>
        </w:rPr>
        <w:t xml:space="preserve">Za </w:t>
      </w:r>
      <w:r w:rsidRPr="008C02FD">
        <w:rPr>
          <w:b/>
        </w:rPr>
        <w:t>Objednatele</w:t>
      </w:r>
      <w:r w:rsidR="008C02FD" w:rsidRPr="008C02FD">
        <w:rPr>
          <w:b/>
        </w:rPr>
        <w:t xml:space="preserve"> ČEPRO, a.s.</w:t>
      </w:r>
      <w:r w:rsidR="008C02FD">
        <w:tab/>
      </w:r>
      <w:r w:rsidRPr="0021315A">
        <w:rPr>
          <w:b/>
        </w:rPr>
        <w:tab/>
      </w:r>
      <w:r w:rsidRPr="0021315A">
        <w:rPr>
          <w:b/>
        </w:rPr>
        <w:tab/>
      </w:r>
      <w:r>
        <w:tab/>
      </w:r>
      <w:r>
        <w:tab/>
      </w:r>
      <w:r>
        <w:tab/>
      </w:r>
      <w:r>
        <w:tab/>
      </w:r>
      <w:r>
        <w:tab/>
      </w:r>
      <w:r>
        <w:tab/>
      </w:r>
      <w:r w:rsidRPr="0021315A">
        <w:rPr>
          <w:b/>
        </w:rPr>
        <w:t>Za Zhotovitele</w:t>
      </w:r>
      <w:r w:rsidR="006320AD">
        <w:rPr>
          <w:b/>
        </w:rPr>
        <w:t>………….</w:t>
      </w:r>
      <w:r w:rsidR="008C02FD">
        <w:rPr>
          <w:b/>
        </w:rPr>
        <w:t>.</w:t>
      </w:r>
    </w:p>
    <w:p w:rsidR="0021315A" w:rsidRDefault="0021315A" w:rsidP="0021315A">
      <w:r>
        <w:t>V Praze dne ………………..</w:t>
      </w:r>
      <w:r>
        <w:tab/>
      </w:r>
      <w:r>
        <w:tab/>
      </w:r>
      <w:r>
        <w:tab/>
      </w:r>
      <w:r>
        <w:tab/>
      </w:r>
      <w:r>
        <w:tab/>
      </w:r>
      <w:r>
        <w:tab/>
      </w:r>
      <w:r>
        <w:tab/>
      </w:r>
      <w:r>
        <w:tab/>
      </w:r>
      <w:r>
        <w:tab/>
      </w:r>
      <w:r>
        <w:tab/>
        <w:t xml:space="preserve">V </w:t>
      </w:r>
      <w:r w:rsidR="008C02FD">
        <w:t>Praze</w:t>
      </w:r>
      <w:r>
        <w:t xml:space="preserve"> dne…………….</w:t>
      </w:r>
    </w:p>
    <w:p w:rsidR="0021315A" w:rsidRDefault="0021315A" w:rsidP="0021315A"/>
    <w:p w:rsidR="0021315A" w:rsidRDefault="0021315A" w:rsidP="0021315A">
      <w:r>
        <w:tab/>
      </w:r>
      <w:r>
        <w:tab/>
      </w:r>
      <w:r>
        <w:tab/>
      </w:r>
      <w:r>
        <w:tab/>
      </w:r>
      <w:r>
        <w:tab/>
      </w:r>
      <w:r>
        <w:tab/>
      </w:r>
      <w:r>
        <w:tab/>
      </w:r>
      <w:r>
        <w:tab/>
      </w:r>
      <w:r>
        <w:tab/>
      </w:r>
      <w:r>
        <w:tab/>
      </w:r>
      <w:r>
        <w:tab/>
      </w:r>
      <w:r>
        <w:tab/>
      </w:r>
    </w:p>
    <w:p w:rsidR="0021315A" w:rsidRDefault="0021315A" w:rsidP="0021315A">
      <w:r>
        <w:t>……………………………</w:t>
      </w:r>
      <w:r>
        <w:tab/>
      </w:r>
      <w:r>
        <w:tab/>
      </w:r>
      <w:r>
        <w:tab/>
      </w:r>
      <w:r>
        <w:tab/>
      </w:r>
      <w:r>
        <w:tab/>
      </w:r>
      <w:r>
        <w:tab/>
      </w:r>
      <w:r>
        <w:tab/>
      </w:r>
      <w:r>
        <w:tab/>
      </w:r>
      <w:r>
        <w:tab/>
      </w:r>
      <w:r>
        <w:tab/>
      </w:r>
      <w:r>
        <w:tab/>
        <w:t>…………………………..</w:t>
      </w:r>
    </w:p>
    <w:p w:rsidR="006320AD" w:rsidRDefault="0021315A" w:rsidP="0021315A">
      <w:r>
        <w:t xml:space="preserve">Mgr. Jan Duspěva </w:t>
      </w:r>
      <w:r>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r>
        <w:t>předseda představenstva</w:t>
      </w:r>
      <w:r>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p w:rsidR="0021315A" w:rsidRDefault="0021315A" w:rsidP="0021315A">
      <w:r>
        <w:t>……………………………</w:t>
      </w:r>
      <w:r>
        <w:tab/>
      </w:r>
    </w:p>
    <w:p w:rsidR="0021315A" w:rsidRDefault="0021315A" w:rsidP="0021315A">
      <w:r>
        <w:t xml:space="preserve">Ing. </w:t>
      </w:r>
      <w:r w:rsidR="006320AD">
        <w:t>Ladislav Staněk</w:t>
      </w:r>
    </w:p>
    <w:p w:rsidR="0021315A" w:rsidRPr="0021315A" w:rsidRDefault="0021315A" w:rsidP="0021315A">
      <w:r>
        <w:t>člen představenstva</w:t>
      </w:r>
    </w:p>
    <w:sectPr w:rsidR="0021315A" w:rsidRPr="0021315A">
      <w:headerReference w:type="default" r:id="rId22"/>
      <w:footerReference w:type="default" r:id="rId2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DF1" w:rsidRDefault="00E17DF1">
      <w:r>
        <w:separator/>
      </w:r>
    </w:p>
  </w:endnote>
  <w:endnote w:type="continuationSeparator" w:id="0">
    <w:p w:rsidR="00E17DF1" w:rsidRDefault="00E1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1F7" w:rsidRDefault="00FA21F7">
    <w:pPr>
      <w:pStyle w:val="Zpat"/>
    </w:pPr>
    <w:r>
      <w:rPr>
        <w:noProof/>
        <w:sz w:val="20"/>
      </w:rPr>
      <mc:AlternateContent>
        <mc:Choice Requires="wps">
          <w:drawing>
            <wp:anchor distT="0" distB="0" distL="114300" distR="114300" simplePos="0" relativeHeight="251657728" behindDoc="0" locked="0" layoutInCell="1" allowOverlap="1" wp14:anchorId="3C0FAD99" wp14:editId="4083A8AA">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A21F7" w:rsidRDefault="00FA21F7">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5574D">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5574D">
      <w:rPr>
        <w:rStyle w:val="slostrnky"/>
        <w:noProof/>
      </w:rPr>
      <w:t>13</w:t>
    </w:r>
    <w:r>
      <w:rPr>
        <w:rStyle w:val="slostrnky"/>
      </w:rPr>
      <w:fldChar w:fldCharType="end"/>
    </w:r>
  </w:p>
  <w:p w:rsidR="00FA21F7" w:rsidRDefault="00FA2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DF1" w:rsidRDefault="00E17DF1">
      <w:r>
        <w:separator/>
      </w:r>
    </w:p>
  </w:footnote>
  <w:footnote w:type="continuationSeparator" w:id="0">
    <w:p w:rsidR="00E17DF1" w:rsidRDefault="00E17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1EB" w:rsidRDefault="004C11EB">
    <w:pPr>
      <w:pStyle w:val="Zhlav"/>
    </w:pPr>
    <w:r>
      <w:t>Smlouva č.:</w:t>
    </w:r>
  </w:p>
  <w:p w:rsidR="00D71D0A" w:rsidRDefault="004C11EB">
    <w:pPr>
      <w:pStyle w:val="Zhlav"/>
      <w:rPr>
        <w:ins w:id="4" w:author="Ševecová Ivana" w:date="2015-03-26T09:19:00Z"/>
      </w:rPr>
    </w:pPr>
    <w:r>
      <w:t>VŘ č. 03</w:t>
    </w:r>
    <w:r w:rsidR="00291E4A">
      <w:t>4</w:t>
    </w:r>
    <w:r>
      <w:t>/15/OCN</w:t>
    </w:r>
  </w:p>
  <w:p w:rsidR="00FA21F7" w:rsidRDefault="00FA21F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1A7CEB"/>
    <w:multiLevelType w:val="hybridMultilevel"/>
    <w:tmpl w:val="19009A98"/>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A956F11"/>
    <w:multiLevelType w:val="hybridMultilevel"/>
    <w:tmpl w:val="7734A276"/>
    <w:lvl w:ilvl="0" w:tplc="31FAD484">
      <w:start w:val="4"/>
      <w:numFmt w:val="bullet"/>
      <w:lvlText w:val="-"/>
      <w:lvlJc w:val="left"/>
      <w:pPr>
        <w:ind w:left="720" w:hanging="360"/>
      </w:pPr>
      <w:rPr>
        <w:rFonts w:ascii="MS Gothic" w:eastAsia="MS Gothic" w:hAnsi="MS Gothic" w:cs="Times New Roman"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6">
    <w:nsid w:val="1BCB5FCA"/>
    <w:multiLevelType w:val="hybridMultilevel"/>
    <w:tmpl w:val="ED44E1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9">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3">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72070D"/>
    <w:multiLevelType w:val="hybridMultilevel"/>
    <w:tmpl w:val="3912C28A"/>
    <w:lvl w:ilvl="0" w:tplc="B5261292">
      <w:start w:val="1"/>
      <w:numFmt w:val="lowerLetter"/>
      <w:lvlText w:val="%1)"/>
      <w:lvlJc w:val="left"/>
      <w:pPr>
        <w:ind w:left="1068" w:hanging="360"/>
      </w:pPr>
      <w:rPr>
        <w:rFont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9">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551556F4"/>
    <w:multiLevelType w:val="hybridMultilevel"/>
    <w:tmpl w:val="C0AE817E"/>
    <w:lvl w:ilvl="0" w:tplc="B5261292">
      <w:start w:val="1"/>
      <w:numFmt w:val="lowerLetter"/>
      <w:lvlText w:val="%1)"/>
      <w:lvlJc w:val="left"/>
      <w:pPr>
        <w:ind w:left="987" w:hanging="360"/>
      </w:pPr>
      <w:rPr>
        <w:rFonts w:hint="default"/>
      </w:rPr>
    </w:lvl>
    <w:lvl w:ilvl="1" w:tplc="04050019">
      <w:start w:val="1"/>
      <w:numFmt w:val="lowerLetter"/>
      <w:lvlText w:val="%2."/>
      <w:lvlJc w:val="left"/>
      <w:pPr>
        <w:ind w:left="1707" w:hanging="360"/>
      </w:pPr>
    </w:lvl>
    <w:lvl w:ilvl="2" w:tplc="0405001B">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22">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8783BBC"/>
    <w:multiLevelType w:val="hybridMultilevel"/>
    <w:tmpl w:val="83000672"/>
    <w:lvl w:ilvl="0" w:tplc="A3687CE2">
      <w:start w:val="1"/>
      <w:numFmt w:val="upp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4">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6">
    <w:nsid w:val="6504202F"/>
    <w:multiLevelType w:val="multilevel"/>
    <w:tmpl w:val="CB669BCC"/>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534373E"/>
    <w:multiLevelType w:val="hybridMultilevel"/>
    <w:tmpl w:val="0632F5CA"/>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0405000D">
      <w:start w:val="1"/>
      <w:numFmt w:val="bullet"/>
      <w:lvlText w:val=""/>
      <w:lvlJc w:val="left"/>
      <w:pPr>
        <w:tabs>
          <w:tab w:val="num" w:pos="786"/>
        </w:tabs>
        <w:ind w:left="786" w:hanging="360"/>
      </w:pPr>
      <w:rPr>
        <w:rFonts w:ascii="Wingdings" w:hAnsi="Wingdings"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8">
    <w:nsid w:val="65C0404D"/>
    <w:multiLevelType w:val="hybridMultilevel"/>
    <w:tmpl w:val="93B8A42A"/>
    <w:lvl w:ilvl="0" w:tplc="7F822C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733A37A5"/>
    <w:multiLevelType w:val="hybridMultilevel"/>
    <w:tmpl w:val="AE30D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5"/>
  </w:num>
  <w:num w:numId="3">
    <w:abstractNumId w:val="25"/>
  </w:num>
  <w:num w:numId="4">
    <w:abstractNumId w:val="26"/>
  </w:num>
  <w:num w:numId="5">
    <w:abstractNumId w:val="26"/>
  </w:num>
  <w:num w:numId="6">
    <w:abstractNumId w:val="26"/>
  </w:num>
  <w:num w:numId="7">
    <w:abstractNumId w:val="14"/>
  </w:num>
  <w:num w:numId="8">
    <w:abstractNumId w:val="32"/>
  </w:num>
  <w:num w:numId="9">
    <w:abstractNumId w:val="26"/>
  </w:num>
  <w:num w:numId="10">
    <w:abstractNumId w:val="26"/>
  </w:num>
  <w:num w:numId="11">
    <w:abstractNumId w:val="26"/>
  </w:num>
  <w:num w:numId="12">
    <w:abstractNumId w:val="14"/>
  </w:num>
  <w:num w:numId="13">
    <w:abstractNumId w:val="26"/>
  </w:num>
  <w:num w:numId="14">
    <w:abstractNumId w:val="22"/>
  </w:num>
  <w:num w:numId="15">
    <w:abstractNumId w:val="22"/>
  </w:num>
  <w:num w:numId="16">
    <w:abstractNumId w:val="26"/>
  </w:num>
  <w:num w:numId="17">
    <w:abstractNumId w:val="26"/>
  </w:num>
  <w:num w:numId="18">
    <w:abstractNumId w:val="26"/>
  </w:num>
  <w:num w:numId="19">
    <w:abstractNumId w:val="14"/>
  </w:num>
  <w:num w:numId="20">
    <w:abstractNumId w:val="26"/>
  </w:num>
  <w:num w:numId="21">
    <w:abstractNumId w:val="33"/>
  </w:num>
  <w:num w:numId="22">
    <w:abstractNumId w:val="8"/>
  </w:num>
  <w:num w:numId="23">
    <w:abstractNumId w:val="9"/>
  </w:num>
  <w:num w:numId="24">
    <w:abstractNumId w:val="26"/>
  </w:num>
  <w:num w:numId="25">
    <w:abstractNumId w:val="11"/>
  </w:num>
  <w:num w:numId="26">
    <w:abstractNumId w:val="17"/>
  </w:num>
  <w:num w:numId="27">
    <w:abstractNumId w:val="2"/>
  </w:num>
  <w:num w:numId="28">
    <w:abstractNumId w:val="31"/>
  </w:num>
  <w:num w:numId="29">
    <w:abstractNumId w:val="24"/>
  </w:num>
  <w:num w:numId="30">
    <w:abstractNumId w:val="12"/>
  </w:num>
  <w:num w:numId="31">
    <w:abstractNumId w:val="34"/>
  </w:num>
  <w:num w:numId="32">
    <w:abstractNumId w:val="7"/>
  </w:num>
  <w:num w:numId="33">
    <w:abstractNumId w:val="20"/>
  </w:num>
  <w:num w:numId="34">
    <w:abstractNumId w:val="0"/>
  </w:num>
  <w:num w:numId="35">
    <w:abstractNumId w:val="18"/>
  </w:num>
  <w:num w:numId="36">
    <w:abstractNumId w:val="30"/>
  </w:num>
  <w:num w:numId="37">
    <w:abstractNumId w:val="16"/>
  </w:num>
  <w:num w:numId="38">
    <w:abstractNumId w:val="27"/>
  </w:num>
  <w:num w:numId="39">
    <w:abstractNumId w:val="23"/>
  </w:num>
  <w:num w:numId="40">
    <w:abstractNumId w:val="21"/>
  </w:num>
  <w:num w:numId="41">
    <w:abstractNumId w:val="28"/>
  </w:num>
  <w:num w:numId="42">
    <w:abstractNumId w:val="10"/>
  </w:num>
  <w:num w:numId="43">
    <w:abstractNumId w:val="15"/>
  </w:num>
  <w:num w:numId="44">
    <w:abstractNumId w:val="3"/>
  </w:num>
  <w:num w:numId="45">
    <w:abstractNumId w:val="1"/>
  </w:num>
  <w:num w:numId="46">
    <w:abstractNumId w:val="4"/>
  </w:num>
  <w:num w:numId="47">
    <w:abstractNumId w:val="29"/>
  </w:num>
  <w:num w:numId="48">
    <w:abstractNumId w:val="19"/>
  </w:num>
  <w:num w:numId="49">
    <w:abstractNumId w:val="13"/>
  </w:num>
  <w:num w:numId="50">
    <w:abstractNumId w:val="5"/>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B"/>
    <w:rsid w:val="00006EFE"/>
    <w:rsid w:val="000105A5"/>
    <w:rsid w:val="00024D70"/>
    <w:rsid w:val="00044F7D"/>
    <w:rsid w:val="000550F7"/>
    <w:rsid w:val="000B6661"/>
    <w:rsid w:val="000C2347"/>
    <w:rsid w:val="000D19D8"/>
    <w:rsid w:val="000D39CD"/>
    <w:rsid w:val="000F63AC"/>
    <w:rsid w:val="00131FA5"/>
    <w:rsid w:val="00151809"/>
    <w:rsid w:val="00161EEC"/>
    <w:rsid w:val="00164166"/>
    <w:rsid w:val="00165FC8"/>
    <w:rsid w:val="0017269B"/>
    <w:rsid w:val="001B3673"/>
    <w:rsid w:val="001E406E"/>
    <w:rsid w:val="00204984"/>
    <w:rsid w:val="00205667"/>
    <w:rsid w:val="0021033E"/>
    <w:rsid w:val="0021315A"/>
    <w:rsid w:val="00216448"/>
    <w:rsid w:val="00225234"/>
    <w:rsid w:val="002258CE"/>
    <w:rsid w:val="00226FC0"/>
    <w:rsid w:val="0023180F"/>
    <w:rsid w:val="00245CA9"/>
    <w:rsid w:val="002525FB"/>
    <w:rsid w:val="002622B8"/>
    <w:rsid w:val="00280022"/>
    <w:rsid w:val="00291E4A"/>
    <w:rsid w:val="002B15D0"/>
    <w:rsid w:val="002D09C0"/>
    <w:rsid w:val="002D10DD"/>
    <w:rsid w:val="002E54D1"/>
    <w:rsid w:val="002E7B39"/>
    <w:rsid w:val="002F6183"/>
    <w:rsid w:val="00307871"/>
    <w:rsid w:val="003143C8"/>
    <w:rsid w:val="003152D9"/>
    <w:rsid w:val="0031724E"/>
    <w:rsid w:val="00326974"/>
    <w:rsid w:val="00334F4D"/>
    <w:rsid w:val="00335B4F"/>
    <w:rsid w:val="00363594"/>
    <w:rsid w:val="00366310"/>
    <w:rsid w:val="003A7EC2"/>
    <w:rsid w:val="003B205C"/>
    <w:rsid w:val="003C6AB7"/>
    <w:rsid w:val="003E7616"/>
    <w:rsid w:val="003F629A"/>
    <w:rsid w:val="004012A9"/>
    <w:rsid w:val="00403CF2"/>
    <w:rsid w:val="00456B9F"/>
    <w:rsid w:val="00457939"/>
    <w:rsid w:val="00473211"/>
    <w:rsid w:val="0047328B"/>
    <w:rsid w:val="00474E63"/>
    <w:rsid w:val="00495228"/>
    <w:rsid w:val="004A470D"/>
    <w:rsid w:val="004C11EB"/>
    <w:rsid w:val="004D6A21"/>
    <w:rsid w:val="004E16A7"/>
    <w:rsid w:val="004F2E8D"/>
    <w:rsid w:val="004F5000"/>
    <w:rsid w:val="005020EC"/>
    <w:rsid w:val="00521184"/>
    <w:rsid w:val="00521FE0"/>
    <w:rsid w:val="00525136"/>
    <w:rsid w:val="005319F5"/>
    <w:rsid w:val="00536BB2"/>
    <w:rsid w:val="00552113"/>
    <w:rsid w:val="005555DE"/>
    <w:rsid w:val="005558C9"/>
    <w:rsid w:val="00563E88"/>
    <w:rsid w:val="00574F5E"/>
    <w:rsid w:val="005B3D74"/>
    <w:rsid w:val="005C5D01"/>
    <w:rsid w:val="005E0DF5"/>
    <w:rsid w:val="0060340F"/>
    <w:rsid w:val="006105A7"/>
    <w:rsid w:val="006320AD"/>
    <w:rsid w:val="00635D66"/>
    <w:rsid w:val="00645C7E"/>
    <w:rsid w:val="00646EC6"/>
    <w:rsid w:val="00652937"/>
    <w:rsid w:val="00655C3C"/>
    <w:rsid w:val="00664387"/>
    <w:rsid w:val="00671C9E"/>
    <w:rsid w:val="006857A4"/>
    <w:rsid w:val="006B0369"/>
    <w:rsid w:val="006B47DA"/>
    <w:rsid w:val="006B51ED"/>
    <w:rsid w:val="006C1726"/>
    <w:rsid w:val="006D1537"/>
    <w:rsid w:val="006E5E97"/>
    <w:rsid w:val="006F2024"/>
    <w:rsid w:val="00720AAF"/>
    <w:rsid w:val="00721C8A"/>
    <w:rsid w:val="007240F7"/>
    <w:rsid w:val="00734A58"/>
    <w:rsid w:val="007374B2"/>
    <w:rsid w:val="00761E2C"/>
    <w:rsid w:val="007A1D83"/>
    <w:rsid w:val="007B0C02"/>
    <w:rsid w:val="007B1761"/>
    <w:rsid w:val="007C645D"/>
    <w:rsid w:val="007F3FC6"/>
    <w:rsid w:val="007F6857"/>
    <w:rsid w:val="00817E17"/>
    <w:rsid w:val="00832344"/>
    <w:rsid w:val="008327DC"/>
    <w:rsid w:val="00846DC9"/>
    <w:rsid w:val="008A5A95"/>
    <w:rsid w:val="008B2868"/>
    <w:rsid w:val="008C02FD"/>
    <w:rsid w:val="008E2C73"/>
    <w:rsid w:val="009129ED"/>
    <w:rsid w:val="00916927"/>
    <w:rsid w:val="009178B4"/>
    <w:rsid w:val="00921D0D"/>
    <w:rsid w:val="00936169"/>
    <w:rsid w:val="00936E52"/>
    <w:rsid w:val="009411AE"/>
    <w:rsid w:val="00960A06"/>
    <w:rsid w:val="00970E44"/>
    <w:rsid w:val="009820C4"/>
    <w:rsid w:val="009830E7"/>
    <w:rsid w:val="009878BD"/>
    <w:rsid w:val="0099258E"/>
    <w:rsid w:val="009E4585"/>
    <w:rsid w:val="009F0599"/>
    <w:rsid w:val="009F1528"/>
    <w:rsid w:val="00A03DCC"/>
    <w:rsid w:val="00A120E4"/>
    <w:rsid w:val="00A24ED3"/>
    <w:rsid w:val="00A34318"/>
    <w:rsid w:val="00A42E42"/>
    <w:rsid w:val="00A557C3"/>
    <w:rsid w:val="00A56E4C"/>
    <w:rsid w:val="00A966F3"/>
    <w:rsid w:val="00AB776A"/>
    <w:rsid w:val="00AD33BA"/>
    <w:rsid w:val="00AD5B82"/>
    <w:rsid w:val="00AE3C03"/>
    <w:rsid w:val="00AE3CC7"/>
    <w:rsid w:val="00AF68B0"/>
    <w:rsid w:val="00B20BE0"/>
    <w:rsid w:val="00B34A1F"/>
    <w:rsid w:val="00B409A0"/>
    <w:rsid w:val="00B85224"/>
    <w:rsid w:val="00B96459"/>
    <w:rsid w:val="00BA59A8"/>
    <w:rsid w:val="00BD1D45"/>
    <w:rsid w:val="00BE2E82"/>
    <w:rsid w:val="00C13E3B"/>
    <w:rsid w:val="00C16BAE"/>
    <w:rsid w:val="00C30D59"/>
    <w:rsid w:val="00C370BB"/>
    <w:rsid w:val="00C6264B"/>
    <w:rsid w:val="00C939A9"/>
    <w:rsid w:val="00C9419E"/>
    <w:rsid w:val="00C962BE"/>
    <w:rsid w:val="00C96ECD"/>
    <w:rsid w:val="00CA241B"/>
    <w:rsid w:val="00CA2D72"/>
    <w:rsid w:val="00CA626D"/>
    <w:rsid w:val="00CD1BFE"/>
    <w:rsid w:val="00D1282E"/>
    <w:rsid w:val="00D14A1F"/>
    <w:rsid w:val="00D163CF"/>
    <w:rsid w:val="00D16CAC"/>
    <w:rsid w:val="00D1726A"/>
    <w:rsid w:val="00D17CE0"/>
    <w:rsid w:val="00D42E87"/>
    <w:rsid w:val="00D53A52"/>
    <w:rsid w:val="00D57E9A"/>
    <w:rsid w:val="00D71D0A"/>
    <w:rsid w:val="00DC1769"/>
    <w:rsid w:val="00DC6A37"/>
    <w:rsid w:val="00DD57F1"/>
    <w:rsid w:val="00DD6392"/>
    <w:rsid w:val="00E00091"/>
    <w:rsid w:val="00E03D9E"/>
    <w:rsid w:val="00E051E3"/>
    <w:rsid w:val="00E17DF1"/>
    <w:rsid w:val="00E322F9"/>
    <w:rsid w:val="00E45BDE"/>
    <w:rsid w:val="00E45F9F"/>
    <w:rsid w:val="00E542FE"/>
    <w:rsid w:val="00E5727B"/>
    <w:rsid w:val="00E66C0B"/>
    <w:rsid w:val="00E67A2A"/>
    <w:rsid w:val="00E852B7"/>
    <w:rsid w:val="00E96575"/>
    <w:rsid w:val="00EA0733"/>
    <w:rsid w:val="00EB4490"/>
    <w:rsid w:val="00EC066C"/>
    <w:rsid w:val="00ED3A27"/>
    <w:rsid w:val="00EF46CD"/>
    <w:rsid w:val="00F3219D"/>
    <w:rsid w:val="00F32C54"/>
    <w:rsid w:val="00F5574D"/>
    <w:rsid w:val="00F70239"/>
    <w:rsid w:val="00FA21F7"/>
    <w:rsid w:val="00FB5DBA"/>
    <w:rsid w:val="00FC188C"/>
    <w:rsid w:val="00FC5775"/>
    <w:rsid w:val="00FD0159"/>
    <w:rsid w:val="00FD3970"/>
    <w:rsid w:val="00FF2013"/>
    <w:rsid w:val="00FF3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klima@ceproas.cz" TargetMode="External"/><Relationship Id="rId13" Type="http://schemas.openxmlformats.org/officeDocument/2006/relationships/hyperlink" Target="mailto:vaclav.polanka@ceproas.cz" TargetMode="External"/><Relationship Id="rId18" Type="http://schemas.openxmlformats.org/officeDocument/2006/relationships/hyperlink" Target="mailto:cepro_DF@ceproas.cz" TargetMode="External"/><Relationship Id="rId3" Type="http://schemas.microsoft.com/office/2007/relationships/stylesWithEffects" Target="stylesWithEffects.xml"/><Relationship Id="rId21" Type="http://schemas.openxmlformats.org/officeDocument/2006/relationships/hyperlink" Target="https://www.ceproas.cz/public/data/pdf/vyberova_rizeni/VOP-V-2013-12-06.pdf" TargetMode="External"/><Relationship Id="rId7" Type="http://schemas.openxmlformats.org/officeDocument/2006/relationships/endnotes" Target="endnotes.xml"/><Relationship Id="rId12" Type="http://schemas.openxmlformats.org/officeDocument/2006/relationships/hyperlink" Target="mailto:josef.paul@ceproas.cz" TargetMode="External"/><Relationship Id="rId17" Type="http://schemas.openxmlformats.org/officeDocument/2006/relationships/hyperlink" Target="mailto:ivo.novak@ceproas.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josef.paul@ceproas.cz" TargetMode="External"/><Relationship Id="rId20" Type="http://schemas.openxmlformats.org/officeDocument/2006/relationships/hyperlink" Target="https://www.ceproas.cz/vyberova-rizen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aclav.polanka@ceproas.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vaclav.polanka@ceproas.cz" TargetMode="External"/><Relationship Id="rId23" Type="http://schemas.openxmlformats.org/officeDocument/2006/relationships/footer" Target="footer1.xml"/><Relationship Id="rId10" Type="http://schemas.openxmlformats.org/officeDocument/2006/relationships/hyperlink" Target="mailto:josef.paul@ceproas.cz" TargetMode="External"/><Relationship Id="rId19" Type="http://schemas.openxmlformats.org/officeDocument/2006/relationships/hyperlink" Target="https://www.ceproas.cz/eticky-kodex" TargetMode="Externa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mailto:josef.paul@ceproas.cz" TargetMode="Externa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6325</Words>
  <Characters>37324</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11</cp:revision>
  <cp:lastPrinted>2015-05-04T09:17:00Z</cp:lastPrinted>
  <dcterms:created xsi:type="dcterms:W3CDTF">2015-03-27T13:01:00Z</dcterms:created>
  <dcterms:modified xsi:type="dcterms:W3CDTF">2015-05-04T09:18:00Z</dcterms:modified>
</cp:coreProperties>
</file>